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C99A9" w14:textId="77777777" w:rsidR="00C70F69" w:rsidRPr="00C70F69" w:rsidRDefault="00C70F69" w:rsidP="00C70F69">
      <w:pPr>
        <w:spacing w:after="0" w:line="240" w:lineRule="auto"/>
        <w:rPr>
          <w:b/>
          <w:lang w:val="fr-FR"/>
        </w:rPr>
      </w:pPr>
      <w:r w:rsidRPr="00C70F69">
        <w:rPr>
          <w:b/>
          <w:lang w:val="fr-FR"/>
        </w:rPr>
        <w:t>Grandeurs et Mesure</w:t>
      </w:r>
    </w:p>
    <w:p w14:paraId="4DAFAF47" w14:textId="77777777" w:rsidR="00C70F69" w:rsidRPr="00C70F69" w:rsidRDefault="00C70F69" w:rsidP="00C70F69">
      <w:pPr>
        <w:spacing w:after="0" w:line="240" w:lineRule="auto"/>
        <w:rPr>
          <w:b/>
          <w:lang w:val="fr-FR"/>
        </w:rPr>
      </w:pPr>
      <w:r w:rsidRPr="00C70F69">
        <w:rPr>
          <w:lang w:val="fr-FR"/>
        </w:rPr>
        <w:t>Hypertexte</w:t>
      </w:r>
    </w:p>
    <w:p w14:paraId="67E40A30" w14:textId="77777777" w:rsidR="009355A9" w:rsidRPr="00C70F69" w:rsidRDefault="00F95173" w:rsidP="00C70F69">
      <w:pPr>
        <w:spacing w:after="0" w:line="240" w:lineRule="auto"/>
        <w:rPr>
          <w:b/>
          <w:lang w:val="fr-FR"/>
        </w:rPr>
      </w:pPr>
      <w:r w:rsidRPr="00C70F69">
        <w:rPr>
          <w:rFonts w:ascii="Times New Roman" w:hAnsi="Times New Roman" w:cs="Times New Roman"/>
          <w:color w:val="3366FF"/>
          <w:lang w:val="fr-FR"/>
        </w:rPr>
        <w:t>Espèce de grandeur</w:t>
      </w:r>
      <w:bookmarkStart w:id="0" w:name="_GoBack"/>
      <w:bookmarkEnd w:id="0"/>
    </w:p>
    <w:p w14:paraId="3267B3A6" w14:textId="77777777" w:rsidR="00F95173" w:rsidRPr="00F95173" w:rsidRDefault="00F95173" w:rsidP="00F95173">
      <w:pPr>
        <w:spacing w:after="0" w:line="240" w:lineRule="atLeast"/>
        <w:jc w:val="both"/>
        <w:rPr>
          <w:rFonts w:ascii="Times New Roman" w:hAnsi="Times New Roman" w:cs="Times New Roman"/>
          <w:lang w:val="fr-FR"/>
        </w:rPr>
      </w:pPr>
    </w:p>
    <w:p w14:paraId="4F63A379" w14:textId="77777777" w:rsidR="00F95173" w:rsidRPr="00C70F69" w:rsidRDefault="00F95173" w:rsidP="00F9517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Les notions de </w:t>
      </w:r>
      <w:r w:rsidRPr="00C70F69">
        <w:rPr>
          <w:rFonts w:ascii="Times New Roman" w:hAnsi="Times New Roman" w:cs="Times New Roman"/>
          <w:i/>
          <w:sz w:val="24"/>
          <w:szCs w:val="24"/>
          <w:lang w:val="fr-FR"/>
        </w:rPr>
        <w:t>grandeur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et d’</w:t>
      </w:r>
      <w:r w:rsidRPr="00C70F69">
        <w:rPr>
          <w:rFonts w:ascii="Times New Roman" w:hAnsi="Times New Roman" w:cs="Times New Roman"/>
          <w:i/>
          <w:sz w:val="24"/>
          <w:szCs w:val="24"/>
          <w:lang w:val="fr-FR"/>
        </w:rPr>
        <w:t>espèce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de grandeur </w:t>
      </w:r>
      <w:r w:rsidR="00A67227" w:rsidRPr="00C70F69">
        <w:rPr>
          <w:rFonts w:ascii="Times New Roman" w:hAnsi="Times New Roman" w:cs="Times New Roman"/>
          <w:sz w:val="24"/>
          <w:szCs w:val="24"/>
          <w:lang w:val="fr-FR"/>
        </w:rPr>
        <w:t>sont distinctes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C70F69">
        <w:rPr>
          <w:rFonts w:ascii="Times New Roman" w:hAnsi="Times New Roman" w:cs="Times New Roman"/>
          <w:i/>
          <w:sz w:val="24"/>
          <w:szCs w:val="24"/>
          <w:lang w:val="fr-FR"/>
        </w:rPr>
        <w:t>Le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temps, </w:t>
      </w:r>
      <w:r w:rsidRPr="00C70F69">
        <w:rPr>
          <w:rFonts w:ascii="Times New Roman" w:hAnsi="Times New Roman" w:cs="Times New Roman"/>
          <w:i/>
          <w:sz w:val="24"/>
          <w:szCs w:val="24"/>
          <w:lang w:val="fr-FR"/>
        </w:rPr>
        <w:t>la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longueur, </w:t>
      </w:r>
      <w:r w:rsidRPr="00C70F69">
        <w:rPr>
          <w:rFonts w:ascii="Times New Roman" w:hAnsi="Times New Roman" w:cs="Times New Roman"/>
          <w:i/>
          <w:sz w:val="24"/>
          <w:szCs w:val="24"/>
          <w:lang w:val="fr-FR"/>
        </w:rPr>
        <w:t>la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masse sont des </w:t>
      </w:r>
      <w:r w:rsidRPr="00C70F69">
        <w:rPr>
          <w:rFonts w:ascii="Times New Roman" w:hAnsi="Times New Roman" w:cs="Times New Roman"/>
          <w:i/>
          <w:sz w:val="24"/>
          <w:szCs w:val="24"/>
          <w:lang w:val="fr-FR"/>
        </w:rPr>
        <w:t>espèces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de grandeur. </w:t>
      </w:r>
      <w:r w:rsidRPr="00C70F69">
        <w:rPr>
          <w:rFonts w:ascii="Times New Roman" w:hAnsi="Times New Roman" w:cs="Times New Roman"/>
          <w:i/>
          <w:sz w:val="24"/>
          <w:szCs w:val="24"/>
          <w:lang w:val="fr-FR"/>
        </w:rPr>
        <w:t>Une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durée (de 10 min), </w:t>
      </w:r>
      <w:r w:rsidRPr="00C70F69">
        <w:rPr>
          <w:rFonts w:ascii="Times New Roman" w:hAnsi="Times New Roman" w:cs="Times New Roman"/>
          <w:i/>
          <w:sz w:val="24"/>
          <w:szCs w:val="24"/>
          <w:lang w:val="fr-FR"/>
        </w:rPr>
        <w:t>une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longueur (de 3 m), </w:t>
      </w:r>
      <w:r w:rsidRPr="00C70F69">
        <w:rPr>
          <w:rFonts w:ascii="Times New Roman" w:hAnsi="Times New Roman" w:cs="Times New Roman"/>
          <w:i/>
          <w:sz w:val="24"/>
          <w:szCs w:val="24"/>
          <w:lang w:val="fr-FR"/>
        </w:rPr>
        <w:t>une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masse (de 32 kg) sont </w:t>
      </w:r>
      <w:r w:rsidR="000A1F11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respectivement 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>des grandeurs de</w:t>
      </w:r>
      <w:r w:rsidR="000A1F11" w:rsidRPr="00C70F69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espèce</w:t>
      </w:r>
      <w:r w:rsidR="000A1F11" w:rsidRPr="00C70F69">
        <w:rPr>
          <w:rFonts w:ascii="Times New Roman" w:hAnsi="Times New Roman" w:cs="Times New Roman"/>
          <w:sz w:val="24"/>
          <w:szCs w:val="24"/>
          <w:lang w:val="fr-FR"/>
        </w:rPr>
        <w:t>s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temps, longueur et masse. </w:t>
      </w:r>
      <w:r w:rsidR="000A1F11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La longueur 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32 m et </w:t>
      </w:r>
      <w:r w:rsidR="000A1F11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la masse 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>47</w:t>
      </w:r>
      <w:r w:rsidR="004F41B8" w:rsidRPr="00C70F69">
        <w:rPr>
          <w:rFonts w:ascii="Times New Roman" w:hAnsi="Times New Roman" w:cs="Times New Roman"/>
          <w:sz w:val="24"/>
          <w:szCs w:val="24"/>
          <w:lang w:val="fr-FR"/>
        </w:rPr>
        <w:t> 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kg sont deux grandeurs </w:t>
      </w:r>
      <w:r w:rsidRPr="00C70F69">
        <w:rPr>
          <w:rFonts w:ascii="Times New Roman" w:hAnsi="Times New Roman" w:cs="Times New Roman"/>
          <w:i/>
          <w:sz w:val="24"/>
          <w:szCs w:val="24"/>
          <w:lang w:val="fr-FR"/>
        </w:rPr>
        <w:t>d’espèces différentes</w:t>
      </w:r>
      <w:r w:rsidR="000A1F11" w:rsidRPr="00C70F69">
        <w:rPr>
          <w:rFonts w:ascii="Times New Roman" w:hAnsi="Times New Roman" w:cs="Times New Roman"/>
          <w:sz w:val="24"/>
          <w:szCs w:val="24"/>
          <w:lang w:val="fr-FR"/>
        </w:rPr>
        <w:t>. En revanche, les longueurs 204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 m et 17 m sont deux grandeurs </w:t>
      </w:r>
      <w:r w:rsidRPr="00C70F69">
        <w:rPr>
          <w:rFonts w:ascii="Times New Roman" w:hAnsi="Times New Roman" w:cs="Times New Roman"/>
          <w:i/>
          <w:sz w:val="24"/>
          <w:szCs w:val="24"/>
          <w:lang w:val="fr-FR"/>
        </w:rPr>
        <w:t>de même espèce</w:t>
      </w:r>
      <w:r w:rsidR="000A1F11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 ; </w:t>
      </w:r>
      <w:r w:rsidR="00090912" w:rsidRPr="00C70F69">
        <w:rPr>
          <w:rFonts w:ascii="Times New Roman" w:hAnsi="Times New Roman" w:cs="Times New Roman"/>
          <w:sz w:val="24"/>
          <w:szCs w:val="24"/>
          <w:lang w:val="fr-FR"/>
        </w:rPr>
        <w:t>comme 204 = 17 </w:t>
      </w:r>
      <w:r w:rsidR="00090912" w:rsidRPr="00C70F69">
        <w:rPr>
          <w:rFonts w:ascii="Times New Roman" w:hAnsi="Times New Roman" w:cs="Times New Roman"/>
          <w:sz w:val="24"/>
          <w:szCs w:val="24"/>
          <w:lang w:val="fr-FR"/>
        </w:rPr>
        <w:sym w:font="Symbol" w:char="F0B4"/>
      </w:r>
      <w:r w:rsidR="00090912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 12, </w:t>
      </w:r>
      <w:r w:rsidR="000A1F11" w:rsidRPr="00C70F69">
        <w:rPr>
          <w:rFonts w:ascii="Times New Roman" w:hAnsi="Times New Roman" w:cs="Times New Roman"/>
          <w:sz w:val="24"/>
          <w:szCs w:val="24"/>
          <w:lang w:val="fr-FR"/>
        </w:rPr>
        <w:t>on peut écrire</w:t>
      </w:r>
      <w:r w:rsidR="00090912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dans ce cas</w:t>
      </w:r>
      <w:r w:rsidR="000A1F11" w:rsidRPr="00C70F69">
        <w:rPr>
          <w:rFonts w:ascii="Times New Roman" w:hAnsi="Times New Roman" w:cs="Times New Roman"/>
          <w:sz w:val="24"/>
          <w:szCs w:val="24"/>
          <w:lang w:val="fr-FR"/>
        </w:rPr>
        <w:t> : 204 m</w:t>
      </w:r>
      <w:r w:rsidR="00850E81" w:rsidRPr="00C70F69">
        <w:rPr>
          <w:rFonts w:ascii="Times New Roman" w:hAnsi="Times New Roman" w:cs="Times New Roman"/>
          <w:sz w:val="24"/>
          <w:szCs w:val="24"/>
          <w:lang w:val="fr-FR"/>
        </w:rPr>
        <w:t> </w:t>
      </w:r>
      <w:r w:rsidR="000A1F11" w:rsidRPr="00C70F69">
        <w:rPr>
          <w:rFonts w:ascii="Times New Roman" w:hAnsi="Times New Roman" w:cs="Times New Roman"/>
          <w:sz w:val="24"/>
          <w:szCs w:val="24"/>
          <w:lang w:val="fr-FR"/>
        </w:rPr>
        <w:t>=</w:t>
      </w:r>
      <w:r w:rsidR="00090912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A1F11" w:rsidRPr="00C70F69">
        <w:rPr>
          <w:rFonts w:ascii="Times New Roman" w:hAnsi="Times New Roman" w:cs="Times New Roman"/>
          <w:sz w:val="24"/>
          <w:szCs w:val="24"/>
          <w:lang w:val="fr-FR"/>
        </w:rPr>
        <w:t>17 m </w:t>
      </w:r>
      <w:r w:rsidR="000A1F11" w:rsidRPr="00C70F69">
        <w:rPr>
          <w:rFonts w:ascii="Times New Roman" w:hAnsi="Times New Roman" w:cs="Times New Roman"/>
          <w:sz w:val="24"/>
          <w:szCs w:val="24"/>
          <w:lang w:val="fr-FR"/>
        </w:rPr>
        <w:sym w:font="Symbol" w:char="F0B4"/>
      </w:r>
      <w:r w:rsidR="000A1F11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 12. </w:t>
      </w:r>
      <w:r w:rsidR="00850E81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La construction de la notion de </w:t>
      </w:r>
      <w:r w:rsidR="00850E81" w:rsidRPr="00C70F69">
        <w:rPr>
          <w:rFonts w:ascii="Times New Roman" w:hAnsi="Times New Roman" w:cs="Times New Roman"/>
          <w:i/>
          <w:sz w:val="24"/>
          <w:szCs w:val="24"/>
          <w:lang w:val="fr-FR"/>
        </w:rPr>
        <w:t>grandeur</w:t>
      </w:r>
      <w:r w:rsidR="00850E81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va de pair avec celle d’</w:t>
      </w:r>
      <w:r w:rsidR="00850E81" w:rsidRPr="00C70F69">
        <w:rPr>
          <w:rFonts w:ascii="Times New Roman" w:hAnsi="Times New Roman" w:cs="Times New Roman"/>
          <w:i/>
          <w:sz w:val="24"/>
          <w:szCs w:val="24"/>
          <w:lang w:val="fr-FR"/>
        </w:rPr>
        <w:t>espèce</w:t>
      </w:r>
      <w:r w:rsidR="00850E81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de grandeur : </w:t>
      </w:r>
      <w:r w:rsidR="004B3666" w:rsidRPr="00C70F69">
        <w:rPr>
          <w:rFonts w:ascii="Times New Roman" w:hAnsi="Times New Roman" w:cs="Times New Roman"/>
          <w:sz w:val="24"/>
          <w:szCs w:val="24"/>
          <w:lang w:val="fr-FR"/>
        </w:rPr>
        <w:t>2</w:t>
      </w:r>
      <w:r w:rsidR="00F75363" w:rsidRPr="00C70F69">
        <w:rPr>
          <w:rFonts w:ascii="Times New Roman" w:hAnsi="Times New Roman" w:cs="Times New Roman"/>
          <w:sz w:val="24"/>
          <w:szCs w:val="24"/>
          <w:lang w:val="fr-FR"/>
        </w:rPr>
        <w:t>437 g</w:t>
      </w:r>
      <w:r w:rsidR="004B3666" w:rsidRPr="00C70F69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F75363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4B3666" w:rsidRPr="00C70F69">
        <w:rPr>
          <w:rFonts w:ascii="Times New Roman" w:hAnsi="Times New Roman" w:cs="Times New Roman"/>
          <w:sz w:val="24"/>
          <w:szCs w:val="24"/>
          <w:lang w:val="fr-FR"/>
        </w:rPr>
        <w:t>2 kg 437 g, 2</w:t>
      </w:r>
      <w:r w:rsidR="00F75363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,437 kg sont </w:t>
      </w:r>
      <w:r w:rsidR="00165409" w:rsidRPr="00C70F69">
        <w:rPr>
          <w:rFonts w:ascii="Times New Roman" w:hAnsi="Times New Roman" w:cs="Times New Roman"/>
          <w:i/>
          <w:sz w:val="24"/>
          <w:szCs w:val="24"/>
          <w:lang w:val="fr-FR"/>
        </w:rPr>
        <w:t>une seule et</w:t>
      </w:r>
      <w:r w:rsidR="00F75363" w:rsidRPr="00C70F69">
        <w:rPr>
          <w:rFonts w:ascii="Times New Roman" w:hAnsi="Times New Roman" w:cs="Times New Roman"/>
          <w:i/>
          <w:sz w:val="24"/>
          <w:szCs w:val="24"/>
          <w:lang w:val="fr-FR"/>
        </w:rPr>
        <w:t xml:space="preserve"> même grandeur</w:t>
      </w:r>
      <w:r w:rsidR="00165409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(exprimée dans des unités différentes)</w:t>
      </w:r>
      <w:r w:rsidR="00F75363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 ; </w:t>
      </w:r>
      <w:r w:rsidR="004B3666" w:rsidRPr="00C70F69">
        <w:rPr>
          <w:rFonts w:ascii="Times New Roman" w:hAnsi="Times New Roman" w:cs="Times New Roman"/>
          <w:sz w:val="24"/>
          <w:szCs w:val="24"/>
          <w:lang w:val="fr-FR"/>
        </w:rPr>
        <w:t>2</w:t>
      </w:r>
      <w:r w:rsidR="00F75363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437 g et 2,543 kg sont des grandeurs </w:t>
      </w:r>
      <w:r w:rsidR="00F75363" w:rsidRPr="00C70F69">
        <w:rPr>
          <w:rFonts w:ascii="Times New Roman" w:hAnsi="Times New Roman" w:cs="Times New Roman"/>
          <w:i/>
          <w:sz w:val="24"/>
          <w:szCs w:val="24"/>
          <w:lang w:val="fr-FR"/>
        </w:rPr>
        <w:t>de même espèce</w:t>
      </w:r>
      <w:r w:rsidR="00F75363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mais ne sont pas </w:t>
      </w:r>
      <w:r w:rsidR="00F75363" w:rsidRPr="00C70F69">
        <w:rPr>
          <w:rFonts w:ascii="Times New Roman" w:hAnsi="Times New Roman" w:cs="Times New Roman"/>
          <w:i/>
          <w:sz w:val="24"/>
          <w:szCs w:val="24"/>
          <w:lang w:val="fr-FR"/>
        </w:rPr>
        <w:t>la même grandeur</w:t>
      </w:r>
      <w:r w:rsidR="00F75363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 ; </w:t>
      </w:r>
      <w:r w:rsidR="004B3666" w:rsidRPr="00C70F69">
        <w:rPr>
          <w:rFonts w:ascii="Times New Roman" w:hAnsi="Times New Roman" w:cs="Times New Roman"/>
          <w:sz w:val="24"/>
          <w:szCs w:val="24"/>
          <w:lang w:val="fr-FR"/>
        </w:rPr>
        <w:t>2</w:t>
      </w:r>
      <w:r w:rsidR="00F75363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437 g et </w:t>
      </w:r>
      <w:r w:rsidR="004B3666" w:rsidRPr="00C70F69">
        <w:rPr>
          <w:rFonts w:ascii="Times New Roman" w:hAnsi="Times New Roman" w:cs="Times New Roman"/>
          <w:sz w:val="24"/>
          <w:szCs w:val="24"/>
          <w:lang w:val="fr-FR"/>
        </w:rPr>
        <w:t>2</w:t>
      </w:r>
      <w:r w:rsidR="00F75363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437 dm sont des grandeurs différentes parce qu’elles ne sont pas </w:t>
      </w:r>
      <w:r w:rsidR="00F75363" w:rsidRPr="00C70F69">
        <w:rPr>
          <w:rFonts w:ascii="Times New Roman" w:hAnsi="Times New Roman" w:cs="Times New Roman"/>
          <w:i/>
          <w:sz w:val="24"/>
          <w:szCs w:val="24"/>
          <w:lang w:val="fr-FR"/>
        </w:rPr>
        <w:t>de même espèce</w:t>
      </w:r>
      <w:r w:rsidR="00F75363" w:rsidRPr="00C70F69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A110C5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901EE" w:rsidRPr="00C70F69">
        <w:rPr>
          <w:rFonts w:ascii="Times New Roman" w:hAnsi="Times New Roman" w:cs="Times New Roman"/>
          <w:sz w:val="24"/>
          <w:szCs w:val="24"/>
          <w:lang w:val="fr-FR"/>
        </w:rPr>
        <w:t>Il importe de souligner que, à</w:t>
      </w:r>
      <w:r w:rsidR="00A110C5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un </w:t>
      </w:r>
      <w:r w:rsidR="00A110C5" w:rsidRPr="00C70F69">
        <w:rPr>
          <w:rFonts w:ascii="Times New Roman" w:hAnsi="Times New Roman" w:cs="Times New Roman"/>
          <w:i/>
          <w:sz w:val="24"/>
          <w:szCs w:val="24"/>
          <w:lang w:val="fr-FR"/>
        </w:rPr>
        <w:t>même objet matériel</w:t>
      </w:r>
      <w:r w:rsidR="009527E9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sont attachées </w:t>
      </w:r>
      <w:r w:rsidR="009527E9" w:rsidRPr="00C70F69">
        <w:rPr>
          <w:rFonts w:ascii="Times New Roman" w:hAnsi="Times New Roman" w:cs="Times New Roman"/>
          <w:i/>
          <w:sz w:val="24"/>
          <w:szCs w:val="24"/>
          <w:lang w:val="fr-FR"/>
        </w:rPr>
        <w:t>plusieurs</w:t>
      </w:r>
      <w:r w:rsidR="009527E9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grandeurs </w:t>
      </w:r>
      <w:r w:rsidR="009527E9" w:rsidRPr="00C70F69">
        <w:rPr>
          <w:rFonts w:ascii="Times New Roman" w:hAnsi="Times New Roman" w:cs="Times New Roman"/>
          <w:i/>
          <w:sz w:val="24"/>
          <w:szCs w:val="24"/>
          <w:lang w:val="fr-FR"/>
        </w:rPr>
        <w:t>d’espèces différentes</w:t>
      </w:r>
      <w:r w:rsidR="009527E9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. Une </w:t>
      </w:r>
      <w:r w:rsidR="000F02F5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boîte de chocolats a ainsi un certain </w:t>
      </w:r>
      <w:r w:rsidR="000F02F5" w:rsidRPr="00C70F69">
        <w:rPr>
          <w:rFonts w:ascii="Times New Roman" w:hAnsi="Times New Roman" w:cs="Times New Roman"/>
          <w:i/>
          <w:sz w:val="24"/>
          <w:szCs w:val="24"/>
          <w:lang w:val="fr-FR"/>
        </w:rPr>
        <w:t>prix</w:t>
      </w:r>
      <w:r w:rsidR="000F02F5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, pèse un certain </w:t>
      </w:r>
      <w:r w:rsidR="000F02F5" w:rsidRPr="00C70F69">
        <w:rPr>
          <w:rFonts w:ascii="Times New Roman" w:hAnsi="Times New Roman" w:cs="Times New Roman"/>
          <w:i/>
          <w:sz w:val="24"/>
          <w:szCs w:val="24"/>
          <w:lang w:val="fr-FR"/>
        </w:rPr>
        <w:t>poids</w:t>
      </w:r>
      <w:r w:rsidR="000F02F5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, occupe un certain </w:t>
      </w:r>
      <w:r w:rsidR="000F02F5" w:rsidRPr="00C70F69">
        <w:rPr>
          <w:rFonts w:ascii="Times New Roman" w:hAnsi="Times New Roman" w:cs="Times New Roman"/>
          <w:i/>
          <w:sz w:val="24"/>
          <w:szCs w:val="24"/>
          <w:lang w:val="fr-FR"/>
        </w:rPr>
        <w:t>volume</w:t>
      </w:r>
      <w:r w:rsidR="000F02F5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, contient un certain </w:t>
      </w:r>
      <w:r w:rsidR="000F02F5" w:rsidRPr="00C70F69">
        <w:rPr>
          <w:rFonts w:ascii="Times New Roman" w:hAnsi="Times New Roman" w:cs="Times New Roman"/>
          <w:i/>
          <w:sz w:val="24"/>
          <w:szCs w:val="24"/>
          <w:lang w:val="fr-FR"/>
        </w:rPr>
        <w:t>nombre</w:t>
      </w:r>
      <w:r w:rsidR="000F02F5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de chocolats, représente un certain </w:t>
      </w:r>
      <w:r w:rsidR="000F02F5" w:rsidRPr="00C70F69">
        <w:rPr>
          <w:rFonts w:ascii="Times New Roman" w:hAnsi="Times New Roman" w:cs="Times New Roman"/>
          <w:i/>
          <w:sz w:val="24"/>
          <w:szCs w:val="24"/>
          <w:lang w:val="fr-FR"/>
        </w:rPr>
        <w:t>nombre de calories</w:t>
      </w:r>
      <w:r w:rsidR="000F02F5" w:rsidRPr="00C70F69">
        <w:rPr>
          <w:rFonts w:ascii="Times New Roman" w:hAnsi="Times New Roman" w:cs="Times New Roman"/>
          <w:sz w:val="24"/>
          <w:szCs w:val="24"/>
          <w:lang w:val="fr-FR"/>
        </w:rPr>
        <w:t>, etc.</w:t>
      </w:r>
      <w:r w:rsidR="00EC4600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1C3A57" w:rsidRPr="00C70F69">
        <w:rPr>
          <w:rFonts w:ascii="Times New Roman" w:hAnsi="Times New Roman" w:cs="Times New Roman"/>
          <w:sz w:val="24"/>
          <w:szCs w:val="24"/>
          <w:lang w:val="fr-FR"/>
        </w:rPr>
        <w:t>Au cycle 2 et au-delà, on proposera d</w:t>
      </w:r>
      <w:r w:rsidR="00DE3001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es activités dans lesquelles on ne réduit pas a priori un objet matériel </w:t>
      </w:r>
      <w:r w:rsidR="00CB1BF3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(une tige par exemple) </w:t>
      </w:r>
      <w:r w:rsidR="00DE3001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à une seule espèce de grandeur </w:t>
      </w:r>
      <w:r w:rsidR="00CB1BF3" w:rsidRPr="00C70F69">
        <w:rPr>
          <w:rFonts w:ascii="Times New Roman" w:hAnsi="Times New Roman" w:cs="Times New Roman"/>
          <w:sz w:val="24"/>
          <w:szCs w:val="24"/>
          <w:lang w:val="fr-FR"/>
        </w:rPr>
        <w:t>(la longueur en ce cas)</w:t>
      </w:r>
      <w:r w:rsidR="00494219" w:rsidRPr="00C70F69">
        <w:rPr>
          <w:rFonts w:ascii="Times New Roman" w:hAnsi="Times New Roman" w:cs="Times New Roman"/>
          <w:sz w:val="24"/>
          <w:szCs w:val="24"/>
          <w:lang w:val="fr-FR"/>
        </w:rPr>
        <w:t>. O</w:t>
      </w:r>
      <w:r w:rsidR="00CB1BF3" w:rsidRPr="00C70F69">
        <w:rPr>
          <w:rFonts w:ascii="Times New Roman" w:hAnsi="Times New Roman" w:cs="Times New Roman"/>
          <w:sz w:val="24"/>
          <w:szCs w:val="24"/>
          <w:lang w:val="fr-FR"/>
        </w:rPr>
        <w:t>n s’efforce</w:t>
      </w:r>
      <w:r w:rsidR="00831F31" w:rsidRPr="00C70F69">
        <w:rPr>
          <w:rFonts w:ascii="Times New Roman" w:hAnsi="Times New Roman" w:cs="Times New Roman"/>
          <w:sz w:val="24"/>
          <w:szCs w:val="24"/>
          <w:lang w:val="fr-FR"/>
        </w:rPr>
        <w:t>ra</w:t>
      </w:r>
      <w:r w:rsidR="00494219" w:rsidRPr="00C70F69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1C3A57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par exemple en comparant deux objets selon différents points de vue</w:t>
      </w:r>
      <w:r w:rsidR="00494219" w:rsidRPr="00C70F69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1C3A57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CB1BF3" w:rsidRPr="00C70F69">
        <w:rPr>
          <w:rFonts w:ascii="Times New Roman" w:hAnsi="Times New Roman" w:cs="Times New Roman"/>
          <w:sz w:val="24"/>
          <w:szCs w:val="24"/>
          <w:lang w:val="fr-FR"/>
        </w:rPr>
        <w:t>d’identifier les grandeurs d</w:t>
      </w:r>
      <w:r w:rsidR="001C3A57" w:rsidRPr="00C70F69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="00CB1BF3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espèces </w:t>
      </w:r>
      <w:r w:rsidR="001C3A57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différentes </w:t>
      </w:r>
      <w:r w:rsidR="00CB1BF3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attachées à </w:t>
      </w:r>
      <w:r w:rsidR="00494219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ces </w:t>
      </w:r>
      <w:r w:rsidR="00CB1BF3" w:rsidRPr="00C70F69">
        <w:rPr>
          <w:rFonts w:ascii="Times New Roman" w:hAnsi="Times New Roman" w:cs="Times New Roman"/>
          <w:sz w:val="24"/>
          <w:szCs w:val="24"/>
          <w:lang w:val="fr-FR"/>
        </w:rPr>
        <w:t>objet</w:t>
      </w:r>
      <w:r w:rsidR="00494219" w:rsidRPr="00C70F69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CB1BF3" w:rsidRPr="00C70F69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3C832D54" w14:textId="77777777" w:rsidR="00F95173" w:rsidRPr="00125869" w:rsidRDefault="008C27C9" w:rsidP="00F95173">
      <w:pPr>
        <w:spacing w:after="0" w:line="240" w:lineRule="atLeast"/>
        <w:jc w:val="both"/>
        <w:rPr>
          <w:rFonts w:ascii="Times New Roman" w:hAnsi="Times New Roman" w:cs="Times New Roman"/>
          <w:lang w:val="fr-FR"/>
        </w:rPr>
      </w:pP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L’expression </w:t>
      </w:r>
      <w:r w:rsidRPr="00C70F69">
        <w:rPr>
          <w:rFonts w:ascii="Times New Roman" w:hAnsi="Times New Roman" w:cs="Times New Roman"/>
          <w:i/>
          <w:sz w:val="24"/>
          <w:szCs w:val="24"/>
          <w:lang w:val="fr-FR"/>
        </w:rPr>
        <w:t>espèce de grandeur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est classique en français</w:t>
      </w:r>
      <w:r w:rsidR="00125869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(la construction </w:t>
      </w:r>
      <w:r w:rsidR="00734592" w:rsidRPr="00C70F69">
        <w:rPr>
          <w:rFonts w:ascii="Times New Roman" w:hAnsi="Times New Roman" w:cs="Times New Roman"/>
          <w:i/>
          <w:sz w:val="24"/>
          <w:szCs w:val="24"/>
          <w:lang w:val="fr-FR"/>
        </w:rPr>
        <w:t>e</w:t>
      </w:r>
      <w:r w:rsidR="00125869" w:rsidRPr="00C70F69">
        <w:rPr>
          <w:rFonts w:ascii="Times New Roman" w:hAnsi="Times New Roman" w:cs="Times New Roman"/>
          <w:i/>
          <w:sz w:val="24"/>
          <w:szCs w:val="24"/>
          <w:lang w:val="fr-FR"/>
        </w:rPr>
        <w:t>spèce de…</w:t>
      </w:r>
      <w:r w:rsidR="00125869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date du </w:t>
      </w:r>
      <w:r w:rsidR="00125869" w:rsidRPr="00C70F69">
        <w:rPr>
          <w:rFonts w:ascii="Times New Roman" w:hAnsi="Times New Roman" w:cs="Times New Roman"/>
          <w:smallCaps/>
          <w:sz w:val="24"/>
          <w:szCs w:val="24"/>
          <w:lang w:val="fr-FR"/>
        </w:rPr>
        <w:t>xvi</w:t>
      </w:r>
      <w:r w:rsidR="00125869" w:rsidRPr="00C70F69">
        <w:rPr>
          <w:rFonts w:ascii="Times New Roman" w:hAnsi="Times New Roman" w:cs="Times New Roman"/>
          <w:sz w:val="24"/>
          <w:szCs w:val="24"/>
          <w:vertAlign w:val="superscript"/>
          <w:lang w:val="fr-FR"/>
        </w:rPr>
        <w:t>e</w:t>
      </w:r>
      <w:r w:rsidR="00125869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siècle)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, même si, pour faire court, </w:t>
      </w:r>
      <w:r w:rsidR="00455841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on tend parfois 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à employer </w:t>
      </w:r>
      <w:r w:rsidRPr="00C70F69">
        <w:rPr>
          <w:rFonts w:ascii="Times New Roman" w:hAnsi="Times New Roman" w:cs="Times New Roman"/>
          <w:i/>
          <w:sz w:val="24"/>
          <w:szCs w:val="24"/>
          <w:lang w:val="fr-FR"/>
        </w:rPr>
        <w:t>grandeur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en lieu et place d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>’</w:t>
      </w:r>
      <w:r w:rsidRPr="00C70F69">
        <w:rPr>
          <w:rFonts w:ascii="Times New Roman" w:hAnsi="Times New Roman" w:cs="Times New Roman"/>
          <w:i/>
          <w:sz w:val="24"/>
          <w:szCs w:val="24"/>
          <w:lang w:val="fr-FR"/>
        </w:rPr>
        <w:t>espèce de grandeur</w:t>
      </w:r>
      <w:r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125869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e mot </w:t>
      </w:r>
      <w:r w:rsidR="00125869" w:rsidRPr="00C70F69">
        <w:rPr>
          <w:rFonts w:ascii="Times New Roman" w:hAnsi="Times New Roman" w:cs="Times New Roman"/>
          <w:i/>
          <w:sz w:val="24"/>
          <w:szCs w:val="24"/>
          <w:lang w:val="fr-FR"/>
        </w:rPr>
        <w:t>espèce</w:t>
      </w:r>
      <w:r w:rsidR="00125869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est ordinairement du féminin. Ainsi dira-t-on : « Cette espèce d’arbre est 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très </w:t>
      </w:r>
      <w:r w:rsidR="00125869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commune dans la région. » 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Toutefois le masculin peut </w:t>
      </w:r>
      <w:r w:rsidR="000F47E4" w:rsidRPr="00C70F69">
        <w:rPr>
          <w:rFonts w:ascii="Times New Roman" w:hAnsi="Times New Roman" w:cs="Times New Roman"/>
          <w:sz w:val="24"/>
          <w:szCs w:val="24"/>
          <w:lang w:val="fr-FR"/>
        </w:rPr>
        <w:t>être préféré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125869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lorsque l’expression </w:t>
      </w:r>
      <w:r w:rsidR="00125869" w:rsidRPr="00C70F69">
        <w:rPr>
          <w:rFonts w:ascii="Times New Roman" w:hAnsi="Times New Roman" w:cs="Times New Roman"/>
          <w:i/>
          <w:sz w:val="24"/>
          <w:szCs w:val="24"/>
          <w:lang w:val="fr-FR"/>
        </w:rPr>
        <w:t>espèce de…</w:t>
      </w:r>
      <w:r w:rsidR="00125869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>est utilisée pour fabriquer des appellatifs péjoratifs ou injurieux</w:t>
      </w:r>
      <w:r w:rsidR="004C3FCC" w:rsidRPr="00C70F69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Ainsi </w:t>
      </w:r>
      <w:r w:rsidR="00125869" w:rsidRPr="00C70F69">
        <w:rPr>
          <w:rFonts w:ascii="Times New Roman" w:hAnsi="Times New Roman" w:cs="Times New Roman"/>
          <w:sz w:val="24"/>
          <w:szCs w:val="24"/>
          <w:lang w:val="fr-FR"/>
        </w:rPr>
        <w:t>un personnage de roman policier pourra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>-t-il</w:t>
      </w:r>
      <w:r w:rsidR="00125869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s’écrier « Cet espèce de salaud est 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enfin </w:t>
      </w:r>
      <w:r w:rsidR="00125869" w:rsidRPr="00C70F69">
        <w:rPr>
          <w:rFonts w:ascii="Times New Roman" w:hAnsi="Times New Roman" w:cs="Times New Roman"/>
          <w:sz w:val="24"/>
          <w:szCs w:val="24"/>
          <w:lang w:val="fr-FR"/>
        </w:rPr>
        <w:t>mort »</w:t>
      </w:r>
      <w:r w:rsidR="00703E27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r w:rsidR="009900FC" w:rsidRPr="00C70F69">
        <w:rPr>
          <w:rFonts w:ascii="Times New Roman" w:hAnsi="Times New Roman" w:cs="Times New Roman"/>
          <w:sz w:val="24"/>
          <w:szCs w:val="24"/>
          <w:lang w:val="fr-FR"/>
        </w:rPr>
        <w:t>et non</w:t>
      </w:r>
      <w:r w:rsidR="000F47E4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>« </w:t>
      </w:r>
      <w:r w:rsidR="001C097B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Cette espèce de salaud est enfin 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>morte »</w:t>
      </w:r>
      <w:r w:rsidR="00703E27" w:rsidRPr="00C70F69">
        <w:rPr>
          <w:rFonts w:ascii="Times New Roman" w:hAnsi="Times New Roman" w:cs="Times New Roman"/>
          <w:sz w:val="24"/>
          <w:szCs w:val="24"/>
          <w:lang w:val="fr-FR"/>
        </w:rPr>
        <w:t>)</w:t>
      </w:r>
      <w:r w:rsidR="000F47E4" w:rsidRPr="00C70F69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Mais on dira « Cette espèce de monstre est </w:t>
      </w:r>
      <w:r w:rsidR="00165409" w:rsidRPr="00C70F69">
        <w:rPr>
          <w:rFonts w:ascii="Times New Roman" w:hAnsi="Times New Roman" w:cs="Times New Roman"/>
          <w:sz w:val="24"/>
          <w:szCs w:val="24"/>
          <w:lang w:val="fr-FR"/>
        </w:rPr>
        <w:t>depuis longtemps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éteinte. » Il importe de ne pas mélanger </w:t>
      </w:r>
      <w:r w:rsidR="00455841" w:rsidRPr="00C70F69">
        <w:rPr>
          <w:rFonts w:ascii="Times New Roman" w:hAnsi="Times New Roman" w:cs="Times New Roman"/>
          <w:sz w:val="24"/>
          <w:szCs w:val="24"/>
          <w:lang w:val="fr-FR"/>
        </w:rPr>
        <w:t>c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>es deux emploi</w:t>
      </w:r>
      <w:r w:rsidR="00B57CA5" w:rsidRPr="00C70F69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d’</w:t>
      </w:r>
      <w:r w:rsidR="00734592" w:rsidRPr="00C70F69">
        <w:rPr>
          <w:rFonts w:ascii="Times New Roman" w:hAnsi="Times New Roman" w:cs="Times New Roman"/>
          <w:i/>
          <w:sz w:val="24"/>
          <w:szCs w:val="24"/>
          <w:lang w:val="fr-FR"/>
        </w:rPr>
        <w:t>espèce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="00B57CA5" w:rsidRPr="00C70F69">
        <w:rPr>
          <w:rFonts w:ascii="Times New Roman" w:hAnsi="Times New Roman" w:cs="Times New Roman"/>
          <w:sz w:val="24"/>
          <w:szCs w:val="24"/>
          <w:lang w:val="fr-FR"/>
        </w:rPr>
        <w:t>On se gardera donc de rapprocher</w:t>
      </w:r>
      <w:r w:rsidR="00347765" w:rsidRPr="00C70F69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B57CA5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347765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par contresens linguistique, </w:t>
      </w:r>
      <w:r w:rsidR="00B57CA5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l’exclamation 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>« </w:t>
      </w:r>
      <w:r w:rsidR="00B57CA5" w:rsidRPr="00C70F69">
        <w:rPr>
          <w:rFonts w:ascii="Times New Roman" w:hAnsi="Times New Roman" w:cs="Times New Roman"/>
          <w:sz w:val="24"/>
          <w:szCs w:val="24"/>
          <w:lang w:val="fr-FR"/>
        </w:rPr>
        <w:t>E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>spèce d’imbécile</w:t>
      </w:r>
      <w:r w:rsidR="00B57CA5" w:rsidRPr="00C70F69">
        <w:rPr>
          <w:rFonts w:ascii="Times New Roman" w:hAnsi="Times New Roman" w:cs="Times New Roman"/>
          <w:sz w:val="24"/>
          <w:szCs w:val="24"/>
          <w:lang w:val="fr-FR"/>
        </w:rPr>
        <w:t> !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> »</w:t>
      </w:r>
      <w:r w:rsidR="003B4382" w:rsidRPr="00C70F69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347765" w:rsidRPr="00C70F69">
        <w:rPr>
          <w:rFonts w:ascii="Times New Roman" w:hAnsi="Times New Roman" w:cs="Times New Roman"/>
          <w:sz w:val="24"/>
          <w:szCs w:val="24"/>
          <w:lang w:val="fr-FR"/>
        </w:rPr>
        <w:t>par exemple</w:t>
      </w:r>
      <w:r w:rsidR="003B4382" w:rsidRPr="00C70F69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347765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B57CA5" w:rsidRPr="00C70F69">
        <w:rPr>
          <w:rFonts w:ascii="Times New Roman" w:hAnsi="Times New Roman" w:cs="Times New Roman"/>
          <w:sz w:val="24"/>
          <w:szCs w:val="24"/>
          <w:lang w:val="fr-FR"/>
        </w:rPr>
        <w:t xml:space="preserve">de l’expression </w:t>
      </w:r>
      <w:r w:rsidR="00734592" w:rsidRPr="00C70F69">
        <w:rPr>
          <w:rFonts w:ascii="Times New Roman" w:hAnsi="Times New Roman" w:cs="Times New Roman"/>
          <w:sz w:val="24"/>
          <w:szCs w:val="24"/>
          <w:lang w:val="fr-FR"/>
        </w:rPr>
        <w:t>« espèce de grandeur »</w:t>
      </w:r>
      <w:r w:rsidR="00B57CA5" w:rsidRPr="00C70F69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0F6EB73A" w14:textId="77777777" w:rsidR="00125869" w:rsidRPr="00F95173" w:rsidRDefault="00125869" w:rsidP="00F95173">
      <w:pPr>
        <w:spacing w:after="0" w:line="240" w:lineRule="atLeast"/>
        <w:jc w:val="both"/>
        <w:rPr>
          <w:rFonts w:ascii="Times New Roman" w:hAnsi="Times New Roman" w:cs="Times New Roman"/>
          <w:lang w:val="fr-FR"/>
        </w:rPr>
      </w:pPr>
    </w:p>
    <w:sectPr w:rsidR="00125869" w:rsidRPr="00F95173" w:rsidSect="0093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2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173"/>
    <w:rsid w:val="00090912"/>
    <w:rsid w:val="000A1F11"/>
    <w:rsid w:val="000F02F5"/>
    <w:rsid w:val="000F47E4"/>
    <w:rsid w:val="00125869"/>
    <w:rsid w:val="00165409"/>
    <w:rsid w:val="001C097B"/>
    <w:rsid w:val="001C3A57"/>
    <w:rsid w:val="00347765"/>
    <w:rsid w:val="003B4382"/>
    <w:rsid w:val="003C767B"/>
    <w:rsid w:val="00455841"/>
    <w:rsid w:val="0045718E"/>
    <w:rsid w:val="00480EF2"/>
    <w:rsid w:val="00494219"/>
    <w:rsid w:val="004B3666"/>
    <w:rsid w:val="004C3FCC"/>
    <w:rsid w:val="004F41B8"/>
    <w:rsid w:val="00623444"/>
    <w:rsid w:val="006A07CE"/>
    <w:rsid w:val="00703E27"/>
    <w:rsid w:val="00734592"/>
    <w:rsid w:val="00831F31"/>
    <w:rsid w:val="00835FAD"/>
    <w:rsid w:val="00850E81"/>
    <w:rsid w:val="008C27C9"/>
    <w:rsid w:val="009355A9"/>
    <w:rsid w:val="009527E9"/>
    <w:rsid w:val="00966474"/>
    <w:rsid w:val="009900FC"/>
    <w:rsid w:val="00990A3A"/>
    <w:rsid w:val="009A3F6A"/>
    <w:rsid w:val="00A110C5"/>
    <w:rsid w:val="00A47ED8"/>
    <w:rsid w:val="00A67227"/>
    <w:rsid w:val="00AE6FED"/>
    <w:rsid w:val="00B57CA5"/>
    <w:rsid w:val="00B6311E"/>
    <w:rsid w:val="00C24FDD"/>
    <w:rsid w:val="00C70F69"/>
    <w:rsid w:val="00C90484"/>
    <w:rsid w:val="00CB1BF3"/>
    <w:rsid w:val="00DA11BD"/>
    <w:rsid w:val="00DE3001"/>
    <w:rsid w:val="00E02053"/>
    <w:rsid w:val="00E31A43"/>
    <w:rsid w:val="00E901EE"/>
    <w:rsid w:val="00EC4600"/>
    <w:rsid w:val="00EC497A"/>
    <w:rsid w:val="00F75363"/>
    <w:rsid w:val="00F95173"/>
    <w:rsid w:val="00FB256B"/>
    <w:rsid w:val="00FD3006"/>
    <w:rsid w:val="00FF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1CDB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474"/>
  </w:style>
  <w:style w:type="paragraph" w:styleId="Titre1">
    <w:name w:val="heading 1"/>
    <w:basedOn w:val="Normal"/>
    <w:next w:val="Normal"/>
    <w:link w:val="Titre1Car"/>
    <w:uiPriority w:val="9"/>
    <w:qFormat/>
    <w:rsid w:val="00966474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66474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66474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66474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66474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66474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66474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6647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6647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66474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966474"/>
    <w:rPr>
      <w:caps/>
      <w:color w:val="632423" w:themeColor="accent2" w:themeShade="80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sid w:val="00966474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96647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96647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966474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966474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966474"/>
    <w:rPr>
      <w:rFonts w:eastAsiaTheme="majorEastAsia" w:cstheme="majorBidi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6647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66474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96647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966474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6647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966474"/>
    <w:rPr>
      <w:rFonts w:eastAsiaTheme="majorEastAsia" w:cstheme="majorBidi"/>
      <w:caps/>
      <w:spacing w:val="20"/>
      <w:sz w:val="18"/>
      <w:szCs w:val="18"/>
    </w:rPr>
  </w:style>
  <w:style w:type="character" w:styleId="lev">
    <w:name w:val="Strong"/>
    <w:uiPriority w:val="22"/>
    <w:qFormat/>
    <w:rsid w:val="00966474"/>
    <w:rPr>
      <w:b/>
      <w:bCs/>
      <w:color w:val="943634" w:themeColor="accent2" w:themeShade="BF"/>
      <w:spacing w:val="5"/>
    </w:rPr>
  </w:style>
  <w:style w:type="character" w:styleId="Accentuation">
    <w:name w:val="Emphasis"/>
    <w:uiPriority w:val="20"/>
    <w:qFormat/>
    <w:rsid w:val="00966474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966474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966474"/>
  </w:style>
  <w:style w:type="paragraph" w:styleId="Paragraphedeliste">
    <w:name w:val="List Paragraph"/>
    <w:basedOn w:val="Normal"/>
    <w:uiPriority w:val="34"/>
    <w:qFormat/>
    <w:rsid w:val="00966474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966474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966474"/>
    <w:rPr>
      <w:rFonts w:eastAsiaTheme="majorEastAsia" w:cstheme="majorBidi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6647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66474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ccentuationdiscrte">
    <w:name w:val="Subtle Emphasis"/>
    <w:uiPriority w:val="19"/>
    <w:qFormat/>
    <w:rsid w:val="00966474"/>
    <w:rPr>
      <w:i/>
      <w:iCs/>
    </w:rPr>
  </w:style>
  <w:style w:type="character" w:styleId="Forteaccentuation">
    <w:name w:val="Intense Emphasis"/>
    <w:uiPriority w:val="21"/>
    <w:qFormat/>
    <w:rsid w:val="00966474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96647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Rfrenceintense">
    <w:name w:val="Intense Reference"/>
    <w:uiPriority w:val="32"/>
    <w:qFormat/>
    <w:rsid w:val="0096647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itredulivre">
    <w:name w:val="Book Title"/>
    <w:uiPriority w:val="33"/>
    <w:qFormat/>
    <w:rsid w:val="00966474"/>
    <w:rPr>
      <w:caps/>
      <w:color w:val="622423" w:themeColor="accent2" w:themeShade="7F"/>
      <w:spacing w:val="5"/>
      <w:u w:color="622423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66474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474"/>
  </w:style>
  <w:style w:type="paragraph" w:styleId="Titre1">
    <w:name w:val="heading 1"/>
    <w:basedOn w:val="Normal"/>
    <w:next w:val="Normal"/>
    <w:link w:val="Titre1Car"/>
    <w:uiPriority w:val="9"/>
    <w:qFormat/>
    <w:rsid w:val="00966474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66474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66474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66474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66474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66474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66474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6647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6647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66474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966474"/>
    <w:rPr>
      <w:caps/>
      <w:color w:val="632423" w:themeColor="accent2" w:themeShade="80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sid w:val="00966474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96647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96647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966474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966474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966474"/>
    <w:rPr>
      <w:rFonts w:eastAsiaTheme="majorEastAsia" w:cstheme="majorBidi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6647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66474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96647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966474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6647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966474"/>
    <w:rPr>
      <w:rFonts w:eastAsiaTheme="majorEastAsia" w:cstheme="majorBidi"/>
      <w:caps/>
      <w:spacing w:val="20"/>
      <w:sz w:val="18"/>
      <w:szCs w:val="18"/>
    </w:rPr>
  </w:style>
  <w:style w:type="character" w:styleId="lev">
    <w:name w:val="Strong"/>
    <w:uiPriority w:val="22"/>
    <w:qFormat/>
    <w:rsid w:val="00966474"/>
    <w:rPr>
      <w:b/>
      <w:bCs/>
      <w:color w:val="943634" w:themeColor="accent2" w:themeShade="BF"/>
      <w:spacing w:val="5"/>
    </w:rPr>
  </w:style>
  <w:style w:type="character" w:styleId="Accentuation">
    <w:name w:val="Emphasis"/>
    <w:uiPriority w:val="20"/>
    <w:qFormat/>
    <w:rsid w:val="00966474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966474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966474"/>
  </w:style>
  <w:style w:type="paragraph" w:styleId="Paragraphedeliste">
    <w:name w:val="List Paragraph"/>
    <w:basedOn w:val="Normal"/>
    <w:uiPriority w:val="34"/>
    <w:qFormat/>
    <w:rsid w:val="00966474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966474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966474"/>
    <w:rPr>
      <w:rFonts w:eastAsiaTheme="majorEastAsia" w:cstheme="majorBidi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6647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66474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ccentuationdiscrte">
    <w:name w:val="Subtle Emphasis"/>
    <w:uiPriority w:val="19"/>
    <w:qFormat/>
    <w:rsid w:val="00966474"/>
    <w:rPr>
      <w:i/>
      <w:iCs/>
    </w:rPr>
  </w:style>
  <w:style w:type="character" w:styleId="Forteaccentuation">
    <w:name w:val="Intense Emphasis"/>
    <w:uiPriority w:val="21"/>
    <w:qFormat/>
    <w:rsid w:val="00966474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96647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Rfrenceintense">
    <w:name w:val="Intense Reference"/>
    <w:uiPriority w:val="32"/>
    <w:qFormat/>
    <w:rsid w:val="0096647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itredulivre">
    <w:name w:val="Book Title"/>
    <w:uiPriority w:val="33"/>
    <w:qFormat/>
    <w:rsid w:val="00966474"/>
    <w:rPr>
      <w:caps/>
      <w:color w:val="622423" w:themeColor="accent2" w:themeShade="7F"/>
      <w:spacing w:val="5"/>
      <w:u w:color="622423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6647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</Words>
  <Characters>2084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</dc:creator>
  <cp:lastModifiedBy>Sensevy Gerard</cp:lastModifiedBy>
  <cp:revision>2</cp:revision>
  <cp:lastPrinted>2015-04-05T16:18:00Z</cp:lastPrinted>
  <dcterms:created xsi:type="dcterms:W3CDTF">2015-04-05T16:49:00Z</dcterms:created>
  <dcterms:modified xsi:type="dcterms:W3CDTF">2015-04-05T16:49:00Z</dcterms:modified>
</cp:coreProperties>
</file>