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F1BEAB" w14:textId="77777777" w:rsidR="004C76BD" w:rsidRDefault="004C76BD" w:rsidP="001E22A8">
      <w:pPr>
        <w:rPr>
          <w:b/>
        </w:rPr>
      </w:pPr>
      <w:r>
        <w:rPr>
          <w:b/>
        </w:rPr>
        <w:t>Espace et géométrie</w:t>
      </w:r>
    </w:p>
    <w:p w14:paraId="312C4C09" w14:textId="5092A7A7" w:rsidR="004C76BD" w:rsidRPr="00D1299D" w:rsidRDefault="004C76BD" w:rsidP="00FB74B3">
      <w:pPr>
        <w:jc w:val="both"/>
        <w:rPr>
          <w:sz w:val="20"/>
          <w:szCs w:val="20"/>
        </w:rPr>
      </w:pPr>
      <w:r w:rsidRPr="00D1299D">
        <w:rPr>
          <w:sz w:val="20"/>
          <w:szCs w:val="20"/>
        </w:rPr>
        <w:t xml:space="preserve">Au cycle 2, les élèves acquièrent à la fois des connaissances spatiales comme le </w:t>
      </w:r>
      <w:hyperlink r:id="rId6" w:anchor="REPERAGE" w:history="1">
        <w:r w:rsidRPr="00A764D9">
          <w:rPr>
            <w:rStyle w:val="Lienhypertexte"/>
            <w:sz w:val="20"/>
            <w:szCs w:val="20"/>
          </w:rPr>
          <w:t>repérage</w:t>
        </w:r>
      </w:hyperlink>
      <w:r w:rsidRPr="00D1299D">
        <w:rPr>
          <w:sz w:val="20"/>
          <w:szCs w:val="20"/>
        </w:rPr>
        <w:t xml:space="preserve"> et l’</w:t>
      </w:r>
      <w:hyperlink r:id="rId7" w:history="1">
        <w:r w:rsidRPr="00F527FC">
          <w:rPr>
            <w:rStyle w:val="Lienhypertexte"/>
            <w:sz w:val="20"/>
            <w:szCs w:val="20"/>
          </w:rPr>
          <w:t>orientation</w:t>
        </w:r>
      </w:hyperlink>
      <w:r w:rsidRPr="00D1299D">
        <w:rPr>
          <w:sz w:val="20"/>
          <w:szCs w:val="20"/>
        </w:rPr>
        <w:t xml:space="preserve"> dans l’espace et des connaissances géométriques sur les </w:t>
      </w:r>
      <w:hyperlink r:id="rId8" w:history="1">
        <w:r w:rsidRPr="00F527FC">
          <w:rPr>
            <w:rStyle w:val="Lienhypertexte"/>
            <w:sz w:val="20"/>
            <w:szCs w:val="20"/>
          </w:rPr>
          <w:t>figures</w:t>
        </w:r>
      </w:hyperlink>
      <w:r w:rsidRPr="00D1299D">
        <w:rPr>
          <w:sz w:val="20"/>
          <w:szCs w:val="20"/>
        </w:rPr>
        <w:t xml:space="preserve"> planes et les </w:t>
      </w:r>
      <w:hyperlink r:id="rId9" w:history="1">
        <w:r w:rsidRPr="00F527FC">
          <w:rPr>
            <w:rStyle w:val="Lienhypertexte"/>
            <w:sz w:val="20"/>
            <w:szCs w:val="20"/>
          </w:rPr>
          <w:t>solides</w:t>
        </w:r>
      </w:hyperlink>
      <w:r w:rsidRPr="00D1299D">
        <w:rPr>
          <w:sz w:val="20"/>
          <w:szCs w:val="20"/>
        </w:rPr>
        <w:t>. Ces connaissances contribuent à la construction</w:t>
      </w:r>
      <w:r>
        <w:rPr>
          <w:sz w:val="20"/>
          <w:szCs w:val="20"/>
        </w:rPr>
        <w:t>,</w:t>
      </w:r>
      <w:r w:rsidRPr="00D1299D">
        <w:rPr>
          <w:sz w:val="20"/>
          <w:szCs w:val="20"/>
        </w:rPr>
        <w:t xml:space="preserve"> tout au long de la scolarité obligatoire</w:t>
      </w:r>
      <w:r>
        <w:rPr>
          <w:sz w:val="20"/>
          <w:szCs w:val="20"/>
        </w:rPr>
        <w:t>,</w:t>
      </w:r>
      <w:r w:rsidRPr="00D1299D">
        <w:rPr>
          <w:sz w:val="20"/>
          <w:szCs w:val="20"/>
        </w:rPr>
        <w:t xml:space="preserve"> des concepts fondamentaux d’alignement, de distance, d’égalité de longueurs, de parallélisme, </w:t>
      </w:r>
      <w:r>
        <w:rPr>
          <w:sz w:val="20"/>
          <w:szCs w:val="20"/>
        </w:rPr>
        <w:t>de perpendicularité</w:t>
      </w:r>
      <w:r w:rsidRPr="00D1299D">
        <w:rPr>
          <w:sz w:val="20"/>
          <w:szCs w:val="20"/>
        </w:rPr>
        <w:t>, de symétrie.</w:t>
      </w:r>
    </w:p>
    <w:p w14:paraId="0B6DCBAA" w14:textId="77777777" w:rsidR="004C76BD" w:rsidRPr="00D1299D" w:rsidRDefault="004C76BD" w:rsidP="00FB74B3">
      <w:pPr>
        <w:snapToGrid w:val="0"/>
        <w:jc w:val="both"/>
        <w:rPr>
          <w:sz w:val="20"/>
          <w:szCs w:val="20"/>
        </w:rPr>
      </w:pPr>
      <w:r w:rsidRPr="00D1299D">
        <w:rPr>
          <w:sz w:val="20"/>
          <w:szCs w:val="20"/>
        </w:rPr>
        <w:t>Les compétences et connaissances attendues en fin de cycle se construisent à partir de problèmes, qui s’enrichissent du CP au CE2 en jouant sur les outils et les supports à disposition</w:t>
      </w:r>
      <w:r>
        <w:rPr>
          <w:sz w:val="20"/>
          <w:szCs w:val="20"/>
        </w:rPr>
        <w:t>,</w:t>
      </w:r>
      <w:r w:rsidRPr="00D1299D">
        <w:rPr>
          <w:sz w:val="20"/>
          <w:szCs w:val="20"/>
        </w:rPr>
        <w:t xml:space="preserve"> et en relation avec les activités mettant en jeu les grandeurs géométriques et leur mesure.</w:t>
      </w:r>
    </w:p>
    <w:p w14:paraId="0E2AFCCC" w14:textId="3F748140" w:rsidR="004C76BD" w:rsidRPr="00D1299D" w:rsidRDefault="004C76BD" w:rsidP="00FB74B3">
      <w:pPr>
        <w:snapToGrid w:val="0"/>
        <w:jc w:val="both"/>
        <w:rPr>
          <w:sz w:val="20"/>
          <w:szCs w:val="20"/>
        </w:rPr>
      </w:pPr>
      <w:r w:rsidRPr="00D1299D">
        <w:rPr>
          <w:sz w:val="20"/>
          <w:szCs w:val="20"/>
        </w:rPr>
        <w:t xml:space="preserve">L’acquisition de connaissances spatiales s’appuie sur des problèmes visant à localiser des objets ou à décrire ou produire des déplacements dans l’espace réel et à mettre en relation cet espace réel avec des </w:t>
      </w:r>
      <w:hyperlink r:id="rId10" w:history="1">
        <w:r w:rsidRPr="00F527FC">
          <w:rPr>
            <w:rStyle w:val="Lienhypertexte"/>
            <w:sz w:val="20"/>
            <w:szCs w:val="20"/>
          </w:rPr>
          <w:t>représentations</w:t>
        </w:r>
      </w:hyperlink>
      <w:r w:rsidR="001A3C3F">
        <w:rPr>
          <w:rStyle w:val="Lienhypertexte"/>
          <w:sz w:val="20"/>
          <w:szCs w:val="20"/>
        </w:rPr>
        <w:t xml:space="preserve"> géométriques</w:t>
      </w:r>
      <w:bookmarkStart w:id="0" w:name="_GoBack"/>
      <w:bookmarkEnd w:id="0"/>
      <w:r w:rsidRPr="00D1299D">
        <w:rPr>
          <w:sz w:val="20"/>
          <w:szCs w:val="20"/>
        </w:rPr>
        <w:t xml:space="preserve">. La connaissance des solides se développe à travers des activités de tri, d’assemblages et de fabrications d’objets. Les notions de géométrie plane et les connaissances sur les figures usuelles s’acquièrent à partir de résolution de problèmes de reproduction de figures. </w:t>
      </w:r>
    </w:p>
    <w:p w14:paraId="2230CEE4" w14:textId="77777777" w:rsidR="004C76BD" w:rsidRPr="00D1299D" w:rsidRDefault="004C76BD" w:rsidP="00FB74B3">
      <w:pPr>
        <w:snapToGrid w:val="0"/>
        <w:jc w:val="both"/>
        <w:rPr>
          <w:sz w:val="20"/>
          <w:szCs w:val="20"/>
        </w:rPr>
      </w:pPr>
      <w:r w:rsidRPr="00D1299D">
        <w:rPr>
          <w:sz w:val="20"/>
          <w:szCs w:val="20"/>
        </w:rPr>
        <w:t>En géométrie comme ailleurs, il est particulièrement important que le professeur utilise un langage précis et adapté et introduise le vocabulaire approprié au cours des manipulations et situations d’action où il prend sens pour les élèves, et que ceux-ci soient progressivement encouragés à l’utiliser.</w:t>
      </w:r>
    </w:p>
    <w:p w14:paraId="457DBDD2" w14:textId="77777777" w:rsidR="004C76BD" w:rsidRDefault="004C76BD"/>
    <w:tbl>
      <w:tblPr>
        <w:tblW w:w="4957"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0"/>
        <w:gridCol w:w="3152"/>
        <w:gridCol w:w="3639"/>
      </w:tblGrid>
      <w:tr w:rsidR="004C76BD" w:rsidRPr="00E75E59" w14:paraId="48E73A34" w14:textId="77777777">
        <w:tc>
          <w:tcPr>
            <w:tcW w:w="9771" w:type="dxa"/>
            <w:gridSpan w:val="3"/>
          </w:tcPr>
          <w:p w14:paraId="03E7F596" w14:textId="77777777" w:rsidR="004C76BD" w:rsidRDefault="004C76BD" w:rsidP="001E22A8">
            <w:pPr>
              <w:pStyle w:val="Default"/>
              <w:jc w:val="both"/>
              <w:rPr>
                <w:sz w:val="20"/>
                <w:szCs w:val="20"/>
              </w:rPr>
            </w:pPr>
            <w:r w:rsidRPr="00AD716E">
              <w:rPr>
                <w:b/>
                <w:bCs/>
                <w:sz w:val="20"/>
                <w:szCs w:val="20"/>
              </w:rPr>
              <w:t>Compétence</w:t>
            </w:r>
            <w:r>
              <w:rPr>
                <w:b/>
                <w:bCs/>
                <w:sz w:val="20"/>
                <w:szCs w:val="20"/>
              </w:rPr>
              <w:t>s</w:t>
            </w:r>
            <w:r w:rsidRPr="00AD716E">
              <w:rPr>
                <w:b/>
                <w:bCs/>
                <w:sz w:val="20"/>
                <w:szCs w:val="20"/>
              </w:rPr>
              <w:t xml:space="preserve"> attendue</w:t>
            </w:r>
            <w:r>
              <w:rPr>
                <w:b/>
                <w:bCs/>
                <w:sz w:val="20"/>
                <w:szCs w:val="20"/>
              </w:rPr>
              <w:t>s</w:t>
            </w:r>
            <w:r w:rsidRPr="00AD716E">
              <w:rPr>
                <w:b/>
                <w:bCs/>
                <w:sz w:val="20"/>
                <w:szCs w:val="20"/>
              </w:rPr>
              <w:t xml:space="preserve"> en fin de cycle </w:t>
            </w:r>
            <w:r w:rsidRPr="00AD716E">
              <w:rPr>
                <w:sz w:val="20"/>
                <w:szCs w:val="20"/>
              </w:rPr>
              <w:t>:</w:t>
            </w:r>
          </w:p>
          <w:p w14:paraId="74C53C3A" w14:textId="77777777" w:rsidR="004C76BD" w:rsidRDefault="004C76BD" w:rsidP="001E22A8">
            <w:pPr>
              <w:pStyle w:val="Default"/>
              <w:rPr>
                <w:sz w:val="20"/>
                <w:szCs w:val="20"/>
              </w:rPr>
            </w:pPr>
            <w:r w:rsidRPr="0091692E">
              <w:rPr>
                <w:sz w:val="20"/>
                <w:szCs w:val="20"/>
              </w:rPr>
              <w:t>Lire des plans, se repérer sur des cartes pour des endroits familiers (école, quartier).</w:t>
            </w:r>
            <w:r w:rsidRPr="0091692E">
              <w:rPr>
                <w:sz w:val="20"/>
                <w:szCs w:val="20"/>
              </w:rPr>
              <w:br/>
              <w:t xml:space="preserve">Reconnaître, nommer les solides usuels.  </w:t>
            </w:r>
          </w:p>
          <w:p w14:paraId="4DA47AE0" w14:textId="77777777" w:rsidR="004C76BD" w:rsidRDefault="004C76BD" w:rsidP="001E22A8">
            <w:pPr>
              <w:pStyle w:val="Default"/>
              <w:numPr>
                <w:ins w:id="1" w:author="Unknown" w:date="2015-03-05T09:57:00Z"/>
              </w:numPr>
              <w:rPr>
                <w:strike/>
                <w:sz w:val="20"/>
                <w:szCs w:val="20"/>
              </w:rPr>
            </w:pPr>
            <w:r w:rsidRPr="0091692E">
              <w:rPr>
                <w:sz w:val="20"/>
                <w:szCs w:val="20"/>
              </w:rPr>
              <w:t>Utiliser les termes face, sommet, arête pour décrire les polyèdres. Les reproduire avec du matériel.</w:t>
            </w:r>
            <w:r w:rsidRPr="0091692E">
              <w:rPr>
                <w:sz w:val="20"/>
                <w:szCs w:val="20"/>
              </w:rPr>
              <w:br/>
              <w:t xml:space="preserve">Reconnaître, nommer, décrire, reproduire, construire à partir des côtés et des angles droits les carrés, rectangles, triangles rectangles. </w:t>
            </w:r>
          </w:p>
          <w:p w14:paraId="3A0ABC51" w14:textId="77777777" w:rsidR="004C76BD" w:rsidRPr="0091692E" w:rsidRDefault="004C76BD" w:rsidP="001E22A8">
            <w:pPr>
              <w:pStyle w:val="Default"/>
              <w:rPr>
                <w:sz w:val="20"/>
                <w:szCs w:val="20"/>
              </w:rPr>
            </w:pPr>
            <w:r w:rsidRPr="0091692E">
              <w:rPr>
                <w:sz w:val="20"/>
                <w:szCs w:val="20"/>
              </w:rPr>
              <w:t xml:space="preserve">Reconnaître et utiliser dans des reproductions de figures les notions d’alignement (points et segments) et de milieu d’un segment. </w:t>
            </w:r>
          </w:p>
        </w:tc>
      </w:tr>
      <w:tr w:rsidR="004C76BD" w:rsidRPr="00E75E59" w14:paraId="6D3630E9" w14:textId="77777777">
        <w:tc>
          <w:tcPr>
            <w:tcW w:w="2980" w:type="dxa"/>
          </w:tcPr>
          <w:p w14:paraId="69B0C15E" w14:textId="77777777" w:rsidR="004C76BD" w:rsidRPr="00E75E59" w:rsidRDefault="004C76BD" w:rsidP="001E22A8">
            <w:pPr>
              <w:rPr>
                <w:b/>
              </w:rPr>
            </w:pPr>
            <w:r>
              <w:rPr>
                <w:b/>
                <w:sz w:val="22"/>
              </w:rPr>
              <w:t>Compétences</w:t>
            </w:r>
          </w:p>
          <w:p w14:paraId="3CF7233E" w14:textId="77777777" w:rsidR="004C76BD" w:rsidRPr="00E75E59" w:rsidRDefault="004C76BD"/>
        </w:tc>
        <w:tc>
          <w:tcPr>
            <w:tcW w:w="3152" w:type="dxa"/>
          </w:tcPr>
          <w:p w14:paraId="700FD12B" w14:textId="77777777" w:rsidR="004C76BD" w:rsidRPr="00E75E59" w:rsidRDefault="004C76BD" w:rsidP="001E22A8">
            <w:pPr>
              <w:snapToGrid w:val="0"/>
            </w:pPr>
            <w:r>
              <w:rPr>
                <w:b/>
                <w:sz w:val="22"/>
              </w:rPr>
              <w:t>Connaissances et savoirs</w:t>
            </w:r>
          </w:p>
        </w:tc>
        <w:tc>
          <w:tcPr>
            <w:tcW w:w="3639" w:type="dxa"/>
          </w:tcPr>
          <w:p w14:paraId="29D8620C" w14:textId="77777777" w:rsidR="004C76BD" w:rsidRPr="00E75E59" w:rsidRDefault="004C76BD" w:rsidP="001E22A8">
            <w:r>
              <w:rPr>
                <w:b/>
                <w:sz w:val="22"/>
              </w:rPr>
              <w:t>Exemples d’a</w:t>
            </w:r>
            <w:r w:rsidRPr="00E75E59">
              <w:rPr>
                <w:b/>
                <w:sz w:val="22"/>
              </w:rPr>
              <w:t>ctivités</w:t>
            </w:r>
            <w:r>
              <w:rPr>
                <w:b/>
                <w:sz w:val="22"/>
              </w:rPr>
              <w:t>, ressources</w:t>
            </w:r>
          </w:p>
        </w:tc>
      </w:tr>
      <w:tr w:rsidR="004C76BD" w:rsidRPr="00E75E59" w14:paraId="27C33A60" w14:textId="77777777">
        <w:tc>
          <w:tcPr>
            <w:tcW w:w="9771" w:type="dxa"/>
            <w:gridSpan w:val="3"/>
          </w:tcPr>
          <w:p w14:paraId="52FF5095" w14:textId="77777777" w:rsidR="004C76BD" w:rsidRPr="00E75E59" w:rsidRDefault="004C76BD" w:rsidP="001E22A8">
            <w:pPr>
              <w:suppressAutoHyphens/>
              <w:snapToGrid w:val="0"/>
              <w:jc w:val="center"/>
              <w:rPr>
                <w:b/>
              </w:rPr>
            </w:pPr>
            <w:r w:rsidRPr="00B1624F">
              <w:rPr>
                <w:b/>
                <w:sz w:val="22"/>
              </w:rPr>
              <w:t>Se repérer et se déplacer dans l’espace</w:t>
            </w:r>
          </w:p>
        </w:tc>
      </w:tr>
      <w:tr w:rsidR="004C76BD" w:rsidRPr="00D1299D" w14:paraId="4CA0432D" w14:textId="77777777">
        <w:tc>
          <w:tcPr>
            <w:tcW w:w="2980" w:type="dxa"/>
          </w:tcPr>
          <w:p w14:paraId="07A32AFA" w14:textId="77777777" w:rsidR="004C76BD" w:rsidRPr="00D1299D" w:rsidRDefault="004C76BD" w:rsidP="001E22A8">
            <w:pPr>
              <w:pStyle w:val="western"/>
              <w:snapToGrid w:val="0"/>
              <w:spacing w:before="0" w:line="240" w:lineRule="auto"/>
              <w:jc w:val="left"/>
              <w:rPr>
                <w:color w:val="auto"/>
                <w:sz w:val="20"/>
                <w:szCs w:val="20"/>
              </w:rPr>
            </w:pPr>
            <w:r w:rsidRPr="00D1299D">
              <w:rPr>
                <w:color w:val="auto"/>
                <w:sz w:val="20"/>
                <w:szCs w:val="20"/>
              </w:rPr>
              <w:t>Situer un objet dans un lieu et se repérer dans un espace restreint (classe, école) ou plus vaste (quartier) à l'aide de repères et de représentations graphiques (plans notamment).</w:t>
            </w:r>
          </w:p>
          <w:p w14:paraId="19B471D8" w14:textId="77777777" w:rsidR="004C76BD" w:rsidRPr="00D1299D" w:rsidRDefault="004C76BD" w:rsidP="001E22A8">
            <w:pPr>
              <w:pStyle w:val="western"/>
              <w:snapToGrid w:val="0"/>
              <w:spacing w:before="0" w:line="240" w:lineRule="auto"/>
              <w:jc w:val="left"/>
              <w:rPr>
                <w:color w:val="auto"/>
                <w:sz w:val="20"/>
                <w:szCs w:val="20"/>
              </w:rPr>
            </w:pPr>
            <w:r w:rsidRPr="00D1299D">
              <w:rPr>
                <w:color w:val="auto"/>
                <w:sz w:val="20"/>
                <w:szCs w:val="20"/>
              </w:rPr>
              <w:t>Se repérer dans l’espace de la feuille de papier.</w:t>
            </w:r>
          </w:p>
          <w:p w14:paraId="3A8027B6" w14:textId="77777777" w:rsidR="004C76BD" w:rsidRPr="00D1299D" w:rsidRDefault="004C76BD" w:rsidP="001E22A8">
            <w:pPr>
              <w:rPr>
                <w:sz w:val="20"/>
                <w:szCs w:val="20"/>
              </w:rPr>
            </w:pPr>
          </w:p>
          <w:p w14:paraId="61804C74" w14:textId="77777777" w:rsidR="004C76BD" w:rsidRPr="00D1299D" w:rsidRDefault="004C76BD" w:rsidP="001E22A8">
            <w:pPr>
              <w:rPr>
                <w:sz w:val="20"/>
                <w:szCs w:val="20"/>
              </w:rPr>
            </w:pPr>
            <w:r w:rsidRPr="00D1299D">
              <w:rPr>
                <w:rFonts w:cs="TimesNewRomanPSMT"/>
                <w:sz w:val="20"/>
                <w:szCs w:val="20"/>
              </w:rPr>
              <w:t xml:space="preserve">Décrire ou coder pour prévoir et représenter des déplacements </w:t>
            </w:r>
            <w:r w:rsidRPr="00D1299D">
              <w:rPr>
                <w:sz w:val="20"/>
                <w:szCs w:val="20"/>
              </w:rPr>
              <w:t>dans des espaces familiers, sur un quadrillage, dans des espaces virtuels numériques.</w:t>
            </w:r>
          </w:p>
          <w:p w14:paraId="1201E818" w14:textId="77777777" w:rsidR="004C76BD" w:rsidRPr="00D1299D" w:rsidRDefault="004C76BD" w:rsidP="001E22A8">
            <w:pPr>
              <w:rPr>
                <w:rFonts w:cs="TimesNewRomanPSMT"/>
                <w:sz w:val="20"/>
                <w:szCs w:val="20"/>
              </w:rPr>
            </w:pPr>
          </w:p>
          <w:p w14:paraId="6E318E0C" w14:textId="77777777" w:rsidR="004C76BD" w:rsidRPr="00D1299D" w:rsidRDefault="004C76BD" w:rsidP="001E22A8">
            <w:pPr>
              <w:rPr>
                <w:sz w:val="20"/>
                <w:szCs w:val="20"/>
              </w:rPr>
            </w:pPr>
            <w:r w:rsidRPr="00D1299D">
              <w:rPr>
                <w:rFonts w:cs="TimesNewRomanPSMT"/>
                <w:sz w:val="20"/>
                <w:szCs w:val="20"/>
              </w:rPr>
              <w:t xml:space="preserve">Décoder, interpréter et comprendre </w:t>
            </w:r>
            <w:r w:rsidRPr="00D1299D">
              <w:rPr>
                <w:sz w:val="20"/>
                <w:szCs w:val="20"/>
              </w:rPr>
              <w:t>de telles descriptions ou représentations pour accomplir le déplacement correspondant.</w:t>
            </w:r>
          </w:p>
          <w:p w14:paraId="7E235E70" w14:textId="77777777" w:rsidR="004C76BD" w:rsidRPr="00D1299D" w:rsidRDefault="004C76BD" w:rsidP="001E22A8">
            <w:pPr>
              <w:rPr>
                <w:rFonts w:cs="TimesNewRomanPSMT"/>
                <w:sz w:val="20"/>
                <w:szCs w:val="20"/>
              </w:rPr>
            </w:pPr>
          </w:p>
          <w:p w14:paraId="2DEAE719" w14:textId="77777777" w:rsidR="004C76BD" w:rsidRPr="00D1299D" w:rsidRDefault="004C76BD" w:rsidP="001E22A8">
            <w:pPr>
              <w:pStyle w:val="western"/>
              <w:snapToGrid w:val="0"/>
              <w:spacing w:before="0" w:line="240" w:lineRule="auto"/>
              <w:jc w:val="left"/>
              <w:rPr>
                <w:rFonts w:cs="TimesNewRomanPSMT"/>
                <w:color w:val="auto"/>
                <w:sz w:val="20"/>
                <w:szCs w:val="20"/>
              </w:rPr>
            </w:pPr>
            <w:r w:rsidRPr="0093764C">
              <w:rPr>
                <w:rFonts w:cs="TimesNewRomanPSMT"/>
                <w:color w:val="0070C0"/>
                <w:sz w:val="20"/>
                <w:szCs w:val="20"/>
              </w:rPr>
              <w:t>P</w:t>
            </w:r>
            <w:r w:rsidRPr="0093764C">
              <w:rPr>
                <w:color w:val="0070C0"/>
                <w:sz w:val="20"/>
                <w:szCs w:val="20"/>
              </w:rPr>
              <w:t>rogrammer</w:t>
            </w:r>
            <w:r w:rsidRPr="00D1299D">
              <w:rPr>
                <w:color w:val="auto"/>
                <w:sz w:val="20"/>
                <w:szCs w:val="20"/>
              </w:rPr>
              <w:t xml:space="preserve"> des déplacements dans des espaces réels ou numériques.</w:t>
            </w:r>
          </w:p>
        </w:tc>
        <w:tc>
          <w:tcPr>
            <w:tcW w:w="3152" w:type="dxa"/>
          </w:tcPr>
          <w:p w14:paraId="27B08007" w14:textId="77777777" w:rsidR="004C76BD" w:rsidRPr="00D1299D" w:rsidRDefault="004C76BD" w:rsidP="001E22A8">
            <w:pPr>
              <w:snapToGrid w:val="0"/>
              <w:rPr>
                <w:rFonts w:cs="TimesNewRomanPSMT"/>
                <w:sz w:val="20"/>
                <w:szCs w:val="20"/>
              </w:rPr>
            </w:pPr>
            <w:r>
              <w:rPr>
                <w:sz w:val="20"/>
                <w:szCs w:val="20"/>
              </w:rPr>
              <w:t>R</w:t>
            </w:r>
            <w:r w:rsidRPr="00DE0876">
              <w:rPr>
                <w:sz w:val="20"/>
                <w:szCs w:val="20"/>
              </w:rPr>
              <w:t>elations entre l’espace réel et ses représentations </w:t>
            </w:r>
            <w:r>
              <w:rPr>
                <w:sz w:val="20"/>
                <w:szCs w:val="20"/>
              </w:rPr>
              <w:t>(positions et déplacements).</w:t>
            </w:r>
          </w:p>
          <w:p w14:paraId="392C4D22" w14:textId="77777777" w:rsidR="004C76BD" w:rsidRDefault="004C76BD" w:rsidP="001E22A8">
            <w:pPr>
              <w:snapToGrid w:val="0"/>
              <w:rPr>
                <w:rFonts w:cs="TimesNewRomanPSMT"/>
                <w:sz w:val="20"/>
                <w:szCs w:val="20"/>
              </w:rPr>
            </w:pPr>
          </w:p>
          <w:p w14:paraId="7397DADA" w14:textId="77777777" w:rsidR="004C76BD" w:rsidRPr="00D1299D" w:rsidRDefault="004C76BD" w:rsidP="001E22A8">
            <w:pPr>
              <w:snapToGrid w:val="0"/>
              <w:rPr>
                <w:rFonts w:cs="TimesNewRomanPSMT"/>
                <w:sz w:val="20"/>
                <w:szCs w:val="20"/>
              </w:rPr>
            </w:pPr>
          </w:p>
          <w:p w14:paraId="23B3E4AB" w14:textId="77777777" w:rsidR="004C76BD" w:rsidRPr="00D1299D" w:rsidRDefault="004C76BD" w:rsidP="001E22A8">
            <w:pPr>
              <w:rPr>
                <w:sz w:val="20"/>
                <w:szCs w:val="20"/>
              </w:rPr>
            </w:pPr>
            <w:r w:rsidRPr="00D1299D">
              <w:rPr>
                <w:sz w:val="20"/>
                <w:szCs w:val="20"/>
              </w:rPr>
              <w:t>Différence entre repère par rapport à soi et repère absolu : une représentation de l’espace suppose un point de vue et une orientation conventionnelle.</w:t>
            </w:r>
          </w:p>
          <w:p w14:paraId="4758372F" w14:textId="77777777" w:rsidR="004C76BD" w:rsidRPr="00D1299D" w:rsidRDefault="004C76BD" w:rsidP="001E22A8">
            <w:pPr>
              <w:rPr>
                <w:rFonts w:ascii="TimesNewRomanPSMT" w:hAnsi="TimesNewRomanPSMT" w:cs="TimesNewRomanPSMT"/>
                <w:sz w:val="20"/>
                <w:szCs w:val="20"/>
              </w:rPr>
            </w:pPr>
          </w:p>
          <w:p w14:paraId="1E49CF5B" w14:textId="77777777" w:rsidR="004C76BD" w:rsidRPr="00D1299D" w:rsidRDefault="004C76BD" w:rsidP="001E22A8">
            <w:pPr>
              <w:snapToGrid w:val="0"/>
              <w:rPr>
                <w:rFonts w:cs="TimesNewRomanPSMT"/>
                <w:sz w:val="20"/>
                <w:szCs w:val="20"/>
              </w:rPr>
            </w:pPr>
            <w:r>
              <w:rPr>
                <w:rFonts w:cs="TimesNewRomanPSMT"/>
                <w:sz w:val="20"/>
                <w:szCs w:val="20"/>
              </w:rPr>
              <w:t>V</w:t>
            </w:r>
            <w:r w:rsidRPr="00D1299D">
              <w:rPr>
                <w:rFonts w:cs="TimesNewRomanPSMT"/>
                <w:sz w:val="20"/>
                <w:szCs w:val="20"/>
              </w:rPr>
              <w:t xml:space="preserve">ocabulaire approprié développant les acquis du cycle 1 (droite, gauche, </w:t>
            </w:r>
            <w:r w:rsidRPr="0093764C">
              <w:rPr>
                <w:rFonts w:cs="TimesNewRomanPSMT"/>
                <w:color w:val="0070C0"/>
                <w:sz w:val="20"/>
                <w:szCs w:val="20"/>
              </w:rPr>
              <w:t>etc.</w:t>
            </w:r>
            <w:r w:rsidRPr="00D1299D">
              <w:rPr>
                <w:rFonts w:cs="TimesNewRomanPSMT"/>
                <w:sz w:val="20"/>
                <w:szCs w:val="20"/>
              </w:rPr>
              <w:t>) notamment dans les activités de codage et de repérage d’une position ou d’un déplacement.</w:t>
            </w:r>
          </w:p>
          <w:p w14:paraId="10A4A244" w14:textId="77777777" w:rsidR="004C76BD" w:rsidRPr="00D1299D" w:rsidRDefault="004C76BD" w:rsidP="001E22A8">
            <w:pPr>
              <w:snapToGrid w:val="0"/>
              <w:rPr>
                <w:rFonts w:cs="TimesNewRomanPSMT"/>
                <w:sz w:val="20"/>
                <w:szCs w:val="20"/>
              </w:rPr>
            </w:pPr>
          </w:p>
          <w:p w14:paraId="16F1B3C4" w14:textId="77777777" w:rsidR="004C76BD" w:rsidRPr="00D1299D" w:rsidRDefault="004C76BD" w:rsidP="001E22A8">
            <w:pPr>
              <w:snapToGrid w:val="0"/>
              <w:rPr>
                <w:rFonts w:cs="TimesNewRomanPSMT"/>
                <w:sz w:val="20"/>
                <w:szCs w:val="20"/>
              </w:rPr>
            </w:pPr>
            <w:r w:rsidRPr="0093764C">
              <w:rPr>
                <w:rFonts w:cs="TimesNewRomanPSMT"/>
                <w:color w:val="0070C0"/>
                <w:sz w:val="20"/>
                <w:szCs w:val="20"/>
              </w:rPr>
              <w:t>Codes symboliques</w:t>
            </w:r>
            <w:r w:rsidRPr="00D1299D">
              <w:rPr>
                <w:rFonts w:cs="TimesNewRomanPSMT"/>
                <w:sz w:val="20"/>
                <w:szCs w:val="20"/>
              </w:rPr>
              <w:t xml:space="preserve"> de position (cases ou nœuds) et de déplacement sur un quadrillage</w:t>
            </w:r>
          </w:p>
          <w:p w14:paraId="518A2E5C" w14:textId="77777777" w:rsidR="004C76BD" w:rsidRPr="00D1299D" w:rsidRDefault="004C76BD" w:rsidP="001E22A8">
            <w:pPr>
              <w:snapToGrid w:val="0"/>
              <w:rPr>
                <w:sz w:val="20"/>
                <w:szCs w:val="20"/>
              </w:rPr>
            </w:pPr>
          </w:p>
        </w:tc>
        <w:tc>
          <w:tcPr>
            <w:tcW w:w="3639" w:type="dxa"/>
          </w:tcPr>
          <w:p w14:paraId="3D215630" w14:textId="77777777" w:rsidR="004C76BD" w:rsidRPr="00D1299D" w:rsidRDefault="004C76BD" w:rsidP="001E22A8">
            <w:pPr>
              <w:rPr>
                <w:rFonts w:cs="TimesNewRomanPSMT"/>
                <w:sz w:val="20"/>
                <w:szCs w:val="20"/>
              </w:rPr>
            </w:pPr>
            <w:r w:rsidRPr="00D1299D">
              <w:rPr>
                <w:sz w:val="20"/>
                <w:szCs w:val="20"/>
              </w:rPr>
              <w:t xml:space="preserve">Les élèves réalisent des déplacements réels dans l’espace et </w:t>
            </w:r>
            <w:r w:rsidRPr="0093764C">
              <w:rPr>
                <w:color w:val="0070C0"/>
                <w:sz w:val="20"/>
                <w:szCs w:val="20"/>
              </w:rPr>
              <w:t>les codent</w:t>
            </w:r>
            <w:r w:rsidRPr="00D1299D">
              <w:rPr>
                <w:sz w:val="20"/>
                <w:szCs w:val="20"/>
              </w:rPr>
              <w:t xml:space="preserve"> pour qu’ils puissent être reproduits ensuite par d’autres élèves. </w:t>
            </w:r>
          </w:p>
          <w:p w14:paraId="42F45650" w14:textId="77777777" w:rsidR="004C76BD" w:rsidRPr="00D1299D" w:rsidRDefault="004C76BD" w:rsidP="001E22A8">
            <w:pPr>
              <w:rPr>
                <w:sz w:val="20"/>
                <w:szCs w:val="20"/>
              </w:rPr>
            </w:pPr>
          </w:p>
          <w:p w14:paraId="32A023F7" w14:textId="77777777" w:rsidR="004C76BD" w:rsidRPr="00D1299D" w:rsidRDefault="004C76BD" w:rsidP="001E22A8">
            <w:pPr>
              <w:rPr>
                <w:sz w:val="20"/>
                <w:szCs w:val="20"/>
              </w:rPr>
            </w:pPr>
            <w:r w:rsidRPr="00D1299D">
              <w:rPr>
                <w:sz w:val="20"/>
                <w:szCs w:val="20"/>
              </w:rPr>
              <w:t xml:space="preserve">Les élèves étudient des </w:t>
            </w:r>
            <w:r w:rsidRPr="00502C86">
              <w:rPr>
                <w:color w:val="3366FF"/>
                <w:sz w:val="20"/>
                <w:szCs w:val="20"/>
              </w:rPr>
              <w:t>représentations de l’espace environnant</w:t>
            </w:r>
            <w:r w:rsidRPr="00D1299D">
              <w:rPr>
                <w:sz w:val="20"/>
                <w:szCs w:val="20"/>
              </w:rPr>
              <w:t xml:space="preserve">  (maquettes, plan, photos), enquêtent sur les diverses manières de les organiser, et en produisent.</w:t>
            </w:r>
          </w:p>
          <w:p w14:paraId="44907998" w14:textId="77777777" w:rsidR="004C76BD" w:rsidRPr="00D1299D" w:rsidRDefault="004C76BD" w:rsidP="001E22A8">
            <w:pPr>
              <w:rPr>
                <w:sz w:val="20"/>
                <w:szCs w:val="20"/>
              </w:rPr>
            </w:pPr>
          </w:p>
          <w:p w14:paraId="7595A544" w14:textId="77777777" w:rsidR="004C76BD" w:rsidRPr="00D1299D" w:rsidRDefault="004C76BD" w:rsidP="001E22A8">
            <w:pPr>
              <w:pStyle w:val="western"/>
              <w:snapToGrid w:val="0"/>
              <w:spacing w:before="0" w:line="240" w:lineRule="auto"/>
              <w:jc w:val="left"/>
              <w:rPr>
                <w:color w:val="auto"/>
                <w:sz w:val="20"/>
                <w:szCs w:val="20"/>
              </w:rPr>
            </w:pPr>
            <w:r w:rsidRPr="00D1299D">
              <w:rPr>
                <w:color w:val="auto"/>
                <w:sz w:val="20"/>
                <w:szCs w:val="20"/>
              </w:rPr>
              <w:t xml:space="preserve">Ils cherchent à reconnaître les </w:t>
            </w:r>
            <w:r w:rsidRPr="0093764C">
              <w:rPr>
                <w:color w:val="0070C0"/>
                <w:sz w:val="20"/>
                <w:szCs w:val="20"/>
              </w:rPr>
              <w:t xml:space="preserve">points de vue </w:t>
            </w:r>
            <w:r w:rsidRPr="00D1299D">
              <w:rPr>
                <w:color w:val="auto"/>
                <w:sz w:val="20"/>
                <w:szCs w:val="20"/>
              </w:rPr>
              <w:t>d’où ont été produites des images et inversement à produire des dessins pour prévoir ce qu’on verrait sur une photo depuis un point de vue.</w:t>
            </w:r>
          </w:p>
          <w:p w14:paraId="08F214DF" w14:textId="77777777" w:rsidR="004C76BD" w:rsidRPr="00D1299D" w:rsidRDefault="004C76BD">
            <w:pPr>
              <w:rPr>
                <w:sz w:val="20"/>
                <w:szCs w:val="20"/>
              </w:rPr>
            </w:pPr>
          </w:p>
          <w:p w14:paraId="4A176988" w14:textId="77777777" w:rsidR="004C76BD" w:rsidRPr="00D1299D" w:rsidRDefault="004C76BD" w:rsidP="001E22A8">
            <w:pPr>
              <w:rPr>
                <w:sz w:val="20"/>
                <w:szCs w:val="20"/>
              </w:rPr>
            </w:pPr>
            <w:r w:rsidRPr="00D1299D">
              <w:rPr>
                <w:sz w:val="20"/>
                <w:szCs w:val="20"/>
              </w:rPr>
              <w:t xml:space="preserve">Les élèves sont, par exemple, engagés dans diverses activités de </w:t>
            </w:r>
            <w:r w:rsidRPr="0093764C">
              <w:rPr>
                <w:color w:val="0070C0"/>
                <w:sz w:val="20"/>
                <w:szCs w:val="20"/>
              </w:rPr>
              <w:t>description et de recherche d’un objet caché</w:t>
            </w:r>
            <w:r w:rsidRPr="00D1299D">
              <w:rPr>
                <w:sz w:val="20"/>
                <w:szCs w:val="20"/>
              </w:rPr>
              <w:t>.</w:t>
            </w:r>
          </w:p>
          <w:p w14:paraId="7F385AEC" w14:textId="77777777" w:rsidR="004C76BD" w:rsidRPr="00D1299D" w:rsidRDefault="004C76BD" w:rsidP="001E22A8">
            <w:pPr>
              <w:rPr>
                <w:sz w:val="20"/>
                <w:szCs w:val="20"/>
              </w:rPr>
            </w:pPr>
          </w:p>
          <w:p w14:paraId="30050BBE" w14:textId="77777777" w:rsidR="004C76BD" w:rsidRPr="00D1299D" w:rsidRDefault="004C76BD" w:rsidP="001E22A8">
            <w:pPr>
              <w:rPr>
                <w:sz w:val="20"/>
                <w:szCs w:val="20"/>
              </w:rPr>
            </w:pPr>
            <w:r w:rsidRPr="00D1299D">
              <w:rPr>
                <w:sz w:val="20"/>
                <w:szCs w:val="20"/>
              </w:rPr>
              <w:t xml:space="preserve">Les élèves sont, par exemple, engagés dans des </w:t>
            </w:r>
            <w:r w:rsidRPr="0093764C">
              <w:rPr>
                <w:color w:val="0070C0"/>
                <w:sz w:val="20"/>
                <w:szCs w:val="20"/>
              </w:rPr>
              <w:t>déplacements réels et virtuels aboutissant à un but inconnu</w:t>
            </w:r>
            <w:r w:rsidRPr="00D1299D">
              <w:rPr>
                <w:sz w:val="20"/>
                <w:szCs w:val="20"/>
              </w:rPr>
              <w:t>.</w:t>
            </w:r>
          </w:p>
        </w:tc>
      </w:tr>
      <w:tr w:rsidR="004C76BD" w:rsidRPr="00E75E59" w14:paraId="531EE9D3" w14:textId="77777777">
        <w:tc>
          <w:tcPr>
            <w:tcW w:w="9771" w:type="dxa"/>
            <w:gridSpan w:val="3"/>
          </w:tcPr>
          <w:p w14:paraId="3B3DF64E" w14:textId="77777777" w:rsidR="004C76BD" w:rsidRPr="00E75E59" w:rsidRDefault="004C76BD" w:rsidP="001E22A8">
            <w:pPr>
              <w:suppressAutoHyphens/>
              <w:snapToGrid w:val="0"/>
              <w:jc w:val="center"/>
              <w:rPr>
                <w:b/>
              </w:rPr>
            </w:pPr>
            <w:r w:rsidRPr="004D4527">
              <w:rPr>
                <w:b/>
                <w:sz w:val="22"/>
              </w:rPr>
              <w:t>Solides</w:t>
            </w:r>
          </w:p>
        </w:tc>
      </w:tr>
      <w:tr w:rsidR="004C76BD" w:rsidRPr="00E75E59" w14:paraId="71AB2D2C" w14:textId="77777777">
        <w:tc>
          <w:tcPr>
            <w:tcW w:w="2980" w:type="dxa"/>
          </w:tcPr>
          <w:p w14:paraId="63FD152C" w14:textId="77777777" w:rsidR="004C76BD" w:rsidRPr="007A71F3" w:rsidRDefault="004C76BD" w:rsidP="001E22A8">
            <w:pPr>
              <w:widowControl w:val="0"/>
              <w:autoSpaceDE w:val="0"/>
              <w:rPr>
                <w:sz w:val="20"/>
                <w:szCs w:val="20"/>
              </w:rPr>
            </w:pPr>
            <w:r w:rsidRPr="007A71F3">
              <w:rPr>
                <w:sz w:val="20"/>
                <w:szCs w:val="20"/>
              </w:rPr>
              <w:t xml:space="preserve">Reconnaître et trier </w:t>
            </w:r>
            <w:r w:rsidRPr="00BC4165">
              <w:rPr>
                <w:color w:val="0000FF"/>
                <w:sz w:val="20"/>
                <w:szCs w:val="20"/>
              </w:rPr>
              <w:t>les solides usuels</w:t>
            </w:r>
            <w:r>
              <w:rPr>
                <w:sz w:val="20"/>
                <w:szCs w:val="20"/>
              </w:rPr>
              <w:t xml:space="preserve"> </w:t>
            </w:r>
            <w:r w:rsidRPr="007A71F3">
              <w:rPr>
                <w:sz w:val="20"/>
                <w:szCs w:val="20"/>
              </w:rPr>
              <w:t xml:space="preserve">parmi </w:t>
            </w:r>
            <w:r>
              <w:rPr>
                <w:sz w:val="20"/>
                <w:szCs w:val="20"/>
              </w:rPr>
              <w:t>des solides variés</w:t>
            </w:r>
            <w:r w:rsidRPr="0093764C">
              <w:rPr>
                <w:sz w:val="20"/>
                <w:szCs w:val="20"/>
              </w:rPr>
              <w:t>.</w:t>
            </w:r>
            <w:r>
              <w:rPr>
                <w:sz w:val="20"/>
                <w:szCs w:val="20"/>
              </w:rPr>
              <w:t xml:space="preserve"> Les nommer.</w:t>
            </w:r>
          </w:p>
          <w:p w14:paraId="7F222ACC" w14:textId="77777777" w:rsidR="004C76BD" w:rsidRPr="007A71F3" w:rsidRDefault="004C76BD" w:rsidP="001E22A8">
            <w:pPr>
              <w:widowControl w:val="0"/>
              <w:autoSpaceDE w:val="0"/>
              <w:rPr>
                <w:sz w:val="20"/>
                <w:szCs w:val="20"/>
              </w:rPr>
            </w:pPr>
          </w:p>
          <w:p w14:paraId="5CD0D0F0" w14:textId="77777777" w:rsidR="004C76BD" w:rsidRPr="007A71F3" w:rsidRDefault="004C76BD" w:rsidP="001E22A8">
            <w:pPr>
              <w:widowControl w:val="0"/>
              <w:autoSpaceDE w:val="0"/>
              <w:rPr>
                <w:rFonts w:cs="TimesNewRomanPSMT"/>
                <w:sz w:val="20"/>
                <w:szCs w:val="20"/>
              </w:rPr>
            </w:pPr>
            <w:r w:rsidRPr="007A71F3">
              <w:rPr>
                <w:rFonts w:cs="TimesNewRomanPSMT"/>
                <w:sz w:val="20"/>
                <w:szCs w:val="20"/>
              </w:rPr>
              <w:t xml:space="preserve">Décrire et comparer des solides et assemblage de cubes et pavés </w:t>
            </w:r>
            <w:r w:rsidRPr="007A71F3">
              <w:rPr>
                <w:rFonts w:cs="TimesNewRomanPSMT"/>
                <w:sz w:val="20"/>
                <w:szCs w:val="20"/>
              </w:rPr>
              <w:lastRenderedPageBreak/>
              <w:t>droits en utilisant le vocabulaire approprié.</w:t>
            </w:r>
          </w:p>
          <w:p w14:paraId="51EC78B4" w14:textId="77777777" w:rsidR="004C76BD" w:rsidRPr="007A71F3" w:rsidRDefault="004C76BD" w:rsidP="001E22A8">
            <w:pPr>
              <w:rPr>
                <w:rFonts w:cs="TimesNewRomanPSMT"/>
                <w:sz w:val="20"/>
                <w:szCs w:val="20"/>
              </w:rPr>
            </w:pPr>
          </w:p>
          <w:p w14:paraId="77DF7258" w14:textId="77777777" w:rsidR="004C76BD" w:rsidRPr="007A71F3" w:rsidRDefault="004C76BD" w:rsidP="001E22A8">
            <w:pPr>
              <w:rPr>
                <w:rFonts w:cs="TimesNewRomanPSMT"/>
                <w:sz w:val="20"/>
                <w:szCs w:val="20"/>
              </w:rPr>
            </w:pPr>
          </w:p>
          <w:p w14:paraId="52329BD2" w14:textId="77777777" w:rsidR="004C76BD" w:rsidRPr="007A71F3" w:rsidRDefault="004C76BD" w:rsidP="001E22A8">
            <w:pPr>
              <w:rPr>
                <w:rFonts w:cs="TimesNewRomanPSMT"/>
                <w:sz w:val="20"/>
                <w:szCs w:val="20"/>
              </w:rPr>
            </w:pPr>
          </w:p>
          <w:p w14:paraId="7A9098E2" w14:textId="77777777" w:rsidR="004C76BD" w:rsidRPr="007A71F3" w:rsidRDefault="004C76BD" w:rsidP="001E22A8">
            <w:pPr>
              <w:rPr>
                <w:sz w:val="20"/>
                <w:szCs w:val="20"/>
              </w:rPr>
            </w:pPr>
            <w:r w:rsidRPr="007A71F3">
              <w:rPr>
                <w:sz w:val="20"/>
                <w:szCs w:val="20"/>
              </w:rPr>
              <w:t xml:space="preserve">Représenter des solides ou des assemblages de cubes et pavés droits, avec du </w:t>
            </w:r>
            <w:r w:rsidRPr="0093764C">
              <w:rPr>
                <w:color w:val="0070C0"/>
                <w:sz w:val="20"/>
                <w:szCs w:val="20"/>
              </w:rPr>
              <w:t>matériel</w:t>
            </w:r>
            <w:r w:rsidRPr="0093764C">
              <w:rPr>
                <w:color w:val="0070C0"/>
                <w:sz w:val="20"/>
                <w:szCs w:val="20"/>
                <w:highlight w:val="cyan"/>
              </w:rPr>
              <w:t xml:space="preserve"> </w:t>
            </w:r>
            <w:r w:rsidRPr="0093764C">
              <w:rPr>
                <w:color w:val="0070C0"/>
                <w:sz w:val="20"/>
                <w:szCs w:val="20"/>
              </w:rPr>
              <w:t>pédagogique</w:t>
            </w:r>
            <w:r w:rsidRPr="007A71F3">
              <w:rPr>
                <w:sz w:val="20"/>
                <w:szCs w:val="20"/>
              </w:rPr>
              <w:t>.</w:t>
            </w:r>
          </w:p>
          <w:p w14:paraId="18460EE4" w14:textId="77777777" w:rsidR="004C76BD" w:rsidRPr="007A71F3" w:rsidRDefault="004C76BD" w:rsidP="001E22A8">
            <w:pPr>
              <w:numPr>
                <w:ins w:id="2" w:author="Unknown"/>
              </w:numPr>
              <w:rPr>
                <w:sz w:val="20"/>
                <w:szCs w:val="20"/>
              </w:rPr>
            </w:pPr>
            <w:r w:rsidRPr="007A71F3">
              <w:rPr>
                <w:sz w:val="20"/>
                <w:szCs w:val="20"/>
              </w:rPr>
              <w:t>Associer un solide ou un assemblage de cubes et pavés droits à des représentations de différents types (par exemple photos, empreintes, vues).</w:t>
            </w:r>
          </w:p>
        </w:tc>
        <w:tc>
          <w:tcPr>
            <w:tcW w:w="3152" w:type="dxa"/>
          </w:tcPr>
          <w:p w14:paraId="52B5ECCF" w14:textId="77777777" w:rsidR="004C76BD" w:rsidRPr="007A71F3" w:rsidRDefault="004C76BD" w:rsidP="001E22A8">
            <w:pPr>
              <w:widowControl w:val="0"/>
              <w:autoSpaceDE w:val="0"/>
              <w:rPr>
                <w:rFonts w:cs="TimesNewRomanPSMT"/>
                <w:sz w:val="20"/>
                <w:szCs w:val="20"/>
              </w:rPr>
            </w:pPr>
            <w:r>
              <w:rPr>
                <w:rFonts w:cs="TimesNewRomanPSMT"/>
                <w:sz w:val="20"/>
                <w:szCs w:val="20"/>
              </w:rPr>
              <w:lastRenderedPageBreak/>
              <w:t>V</w:t>
            </w:r>
            <w:r w:rsidRPr="007A71F3">
              <w:rPr>
                <w:rFonts w:cs="TimesNewRomanPSMT"/>
                <w:sz w:val="20"/>
                <w:szCs w:val="20"/>
              </w:rPr>
              <w:t>ocabulaire approp</w:t>
            </w:r>
            <w:r>
              <w:rPr>
                <w:rFonts w:cs="TimesNewRomanPSMT"/>
                <w:sz w:val="20"/>
                <w:szCs w:val="20"/>
              </w:rPr>
              <w:t xml:space="preserve">rié pour décrire les solides : </w:t>
            </w:r>
            <w:r w:rsidRPr="0093764C">
              <w:rPr>
                <w:rFonts w:cs="TimesNewRomanPSMT"/>
                <w:color w:val="0070C0"/>
                <w:sz w:val="20"/>
                <w:szCs w:val="20"/>
              </w:rPr>
              <w:t>boule, sphère</w:t>
            </w:r>
            <w:r w:rsidRPr="007A71F3">
              <w:rPr>
                <w:rFonts w:cs="TimesNewRomanPSMT"/>
                <w:sz w:val="20"/>
                <w:szCs w:val="20"/>
              </w:rPr>
              <w:t>, cylindre, cube, pavé droit, pyramide.</w:t>
            </w:r>
          </w:p>
          <w:p w14:paraId="284AB2F1" w14:textId="77777777" w:rsidR="004C76BD" w:rsidRPr="007A71F3" w:rsidRDefault="004C76BD" w:rsidP="001E22A8">
            <w:pPr>
              <w:rPr>
                <w:rFonts w:cs="TimesNewRomanPSMT"/>
                <w:sz w:val="20"/>
                <w:szCs w:val="20"/>
              </w:rPr>
            </w:pPr>
          </w:p>
          <w:p w14:paraId="54BF970C" w14:textId="77777777" w:rsidR="004C76BD" w:rsidRPr="007A71F3" w:rsidRDefault="004C76BD" w:rsidP="001E22A8">
            <w:pPr>
              <w:rPr>
                <w:sz w:val="20"/>
                <w:szCs w:val="20"/>
              </w:rPr>
            </w:pPr>
            <w:r w:rsidRPr="007A71F3">
              <w:rPr>
                <w:rFonts w:cs="TimesNewRomanPSMT"/>
                <w:sz w:val="20"/>
                <w:szCs w:val="20"/>
              </w:rPr>
              <w:t xml:space="preserve">Les notions permettant de décrire les polyèdres (faces planes) sont </w:t>
            </w:r>
            <w:r w:rsidRPr="007A71F3">
              <w:rPr>
                <w:rFonts w:cs="TimesNewRomanPSMT"/>
                <w:sz w:val="20"/>
                <w:szCs w:val="20"/>
              </w:rPr>
              <w:lastRenderedPageBreak/>
              <w:t>progressivement exigibles des élèves au cours du cycle :</w:t>
            </w:r>
            <w:r w:rsidRPr="007A71F3">
              <w:rPr>
                <w:sz w:val="20"/>
                <w:szCs w:val="20"/>
              </w:rPr>
              <w:t xml:space="preserve"> face, sommet, arête.</w:t>
            </w:r>
          </w:p>
          <w:p w14:paraId="55129CD9" w14:textId="77777777" w:rsidR="004C76BD" w:rsidRPr="007A71F3" w:rsidRDefault="004C76BD" w:rsidP="001E22A8">
            <w:pPr>
              <w:rPr>
                <w:sz w:val="20"/>
                <w:szCs w:val="20"/>
              </w:rPr>
            </w:pPr>
          </w:p>
          <w:p w14:paraId="4618037A" w14:textId="77777777" w:rsidR="004C76BD" w:rsidRPr="007A71F3" w:rsidRDefault="004C76BD" w:rsidP="001E22A8">
            <w:pPr>
              <w:rPr>
                <w:sz w:val="20"/>
                <w:szCs w:val="20"/>
              </w:rPr>
            </w:pPr>
          </w:p>
          <w:p w14:paraId="224A4693" w14:textId="77777777" w:rsidR="004C76BD" w:rsidRPr="007A71F3" w:rsidRDefault="004C76BD" w:rsidP="001E22A8">
            <w:pPr>
              <w:rPr>
                <w:sz w:val="20"/>
                <w:szCs w:val="20"/>
              </w:rPr>
            </w:pPr>
            <w:r w:rsidRPr="007A71F3">
              <w:rPr>
                <w:sz w:val="20"/>
                <w:szCs w:val="20"/>
              </w:rPr>
              <w:t>Les faces d’un cube sont des carrés et les faces d’un pavé droit sont des rectangles.</w:t>
            </w:r>
          </w:p>
          <w:p w14:paraId="1682346B" w14:textId="77777777" w:rsidR="004C76BD" w:rsidRPr="007A71F3" w:rsidRDefault="004C76BD" w:rsidP="001E22A8">
            <w:pPr>
              <w:rPr>
                <w:sz w:val="20"/>
                <w:szCs w:val="20"/>
              </w:rPr>
            </w:pPr>
          </w:p>
          <w:p w14:paraId="1C21BD7F" w14:textId="77777777" w:rsidR="004C76BD" w:rsidRPr="007A71F3" w:rsidRDefault="004C76BD" w:rsidP="001E22A8">
            <w:pPr>
              <w:rPr>
                <w:sz w:val="20"/>
                <w:szCs w:val="20"/>
              </w:rPr>
            </w:pPr>
            <w:r w:rsidRPr="007A71F3">
              <w:rPr>
                <w:sz w:val="20"/>
                <w:szCs w:val="20"/>
              </w:rPr>
              <w:t xml:space="preserve">Le cube et le pavé droit possèdent 6 faces et 8 sommets. </w:t>
            </w:r>
          </w:p>
        </w:tc>
        <w:tc>
          <w:tcPr>
            <w:tcW w:w="3639" w:type="dxa"/>
          </w:tcPr>
          <w:p w14:paraId="556F75B2" w14:textId="77777777" w:rsidR="004C76BD" w:rsidRPr="007A71F3" w:rsidRDefault="004C76BD" w:rsidP="001E22A8">
            <w:pPr>
              <w:rPr>
                <w:sz w:val="20"/>
                <w:szCs w:val="20"/>
              </w:rPr>
            </w:pPr>
            <w:r w:rsidRPr="007A71F3">
              <w:rPr>
                <w:sz w:val="20"/>
                <w:szCs w:val="20"/>
              </w:rPr>
              <w:lastRenderedPageBreak/>
              <w:t xml:space="preserve">Tout au long du cycle, les élèves fabriquent des solides variés et des assemblages de cubes et de pavés droits avec ou sans modèle à partir de </w:t>
            </w:r>
            <w:r w:rsidRPr="0093764C">
              <w:rPr>
                <w:color w:val="0070C0"/>
                <w:sz w:val="20"/>
                <w:szCs w:val="20"/>
              </w:rPr>
              <w:t>différents matériels.</w:t>
            </w:r>
            <w:r w:rsidRPr="007A71F3">
              <w:rPr>
                <w:sz w:val="20"/>
                <w:szCs w:val="20"/>
              </w:rPr>
              <w:t xml:space="preserve"> </w:t>
            </w:r>
          </w:p>
          <w:p w14:paraId="30030F39" w14:textId="77777777" w:rsidR="004C76BD" w:rsidRPr="007A71F3" w:rsidRDefault="004C76BD" w:rsidP="001E22A8">
            <w:pPr>
              <w:rPr>
                <w:sz w:val="20"/>
                <w:szCs w:val="20"/>
              </w:rPr>
            </w:pPr>
          </w:p>
          <w:p w14:paraId="006BC438" w14:textId="77777777" w:rsidR="004C76BD" w:rsidRPr="007A71F3" w:rsidRDefault="004C76BD" w:rsidP="001E22A8">
            <w:pPr>
              <w:rPr>
                <w:sz w:val="20"/>
                <w:szCs w:val="20"/>
              </w:rPr>
            </w:pPr>
            <w:r w:rsidRPr="007A71F3">
              <w:rPr>
                <w:sz w:val="20"/>
                <w:szCs w:val="20"/>
              </w:rPr>
              <w:lastRenderedPageBreak/>
              <w:t xml:space="preserve">A travers des activités de tri parmi des solides variés, des jeux (portrait, Kim etc.) les élèves apprennent progressivement à trier les </w:t>
            </w:r>
            <w:r w:rsidRPr="0093764C">
              <w:rPr>
                <w:color w:val="0070C0"/>
                <w:sz w:val="20"/>
                <w:szCs w:val="20"/>
              </w:rPr>
              <w:t>polyèdres</w:t>
            </w:r>
            <w:r w:rsidRPr="007A71F3">
              <w:rPr>
                <w:sz w:val="20"/>
                <w:szCs w:val="20"/>
              </w:rPr>
              <w:t xml:space="preserve"> et à reconnaître et nommer les solides.</w:t>
            </w:r>
          </w:p>
          <w:p w14:paraId="415348E6" w14:textId="77777777" w:rsidR="004C76BD" w:rsidRPr="007A71F3" w:rsidRDefault="004C76BD" w:rsidP="001E22A8">
            <w:pPr>
              <w:numPr>
                <w:ins w:id="3" w:author="Unknown" w:date="2015-01-15T10:58:00Z"/>
              </w:numPr>
              <w:rPr>
                <w:sz w:val="20"/>
                <w:szCs w:val="20"/>
              </w:rPr>
            </w:pPr>
            <w:r w:rsidRPr="007A71F3">
              <w:rPr>
                <w:sz w:val="20"/>
                <w:szCs w:val="20"/>
              </w:rPr>
              <w:t xml:space="preserve"> </w:t>
            </w:r>
          </w:p>
          <w:p w14:paraId="33206E02" w14:textId="77777777" w:rsidR="004C76BD" w:rsidRPr="007A71F3" w:rsidRDefault="004C76BD" w:rsidP="001E22A8">
            <w:pPr>
              <w:rPr>
                <w:sz w:val="20"/>
                <w:szCs w:val="20"/>
              </w:rPr>
            </w:pPr>
            <w:r w:rsidRPr="007A71F3">
              <w:rPr>
                <w:sz w:val="20"/>
                <w:szCs w:val="20"/>
              </w:rPr>
              <w:t xml:space="preserve">En CE2, ils </w:t>
            </w:r>
            <w:r>
              <w:rPr>
                <w:sz w:val="20"/>
                <w:szCs w:val="20"/>
              </w:rPr>
              <w:t xml:space="preserve">peuvent </w:t>
            </w:r>
            <w:r w:rsidRPr="007A71F3">
              <w:rPr>
                <w:sz w:val="20"/>
                <w:szCs w:val="20"/>
              </w:rPr>
              <w:t>fabrique</w:t>
            </w:r>
            <w:r>
              <w:rPr>
                <w:sz w:val="20"/>
                <w:szCs w:val="20"/>
              </w:rPr>
              <w:t>r</w:t>
            </w:r>
            <w:r w:rsidRPr="007A71F3">
              <w:rPr>
                <w:sz w:val="20"/>
                <w:szCs w:val="20"/>
              </w:rPr>
              <w:t xml:space="preserve"> un cube à partir d’un patron fourni </w:t>
            </w:r>
            <w:r>
              <w:rPr>
                <w:sz w:val="20"/>
                <w:szCs w:val="20"/>
              </w:rPr>
              <w:t>et</w:t>
            </w:r>
            <w:r w:rsidRPr="007A71F3">
              <w:rPr>
                <w:sz w:val="20"/>
                <w:szCs w:val="20"/>
              </w:rPr>
              <w:t xml:space="preserve"> commande</w:t>
            </w:r>
            <w:r>
              <w:rPr>
                <w:sz w:val="20"/>
                <w:szCs w:val="20"/>
              </w:rPr>
              <w:t>r</w:t>
            </w:r>
            <w:r w:rsidRPr="007A71F3">
              <w:rPr>
                <w:sz w:val="20"/>
                <w:szCs w:val="20"/>
              </w:rPr>
              <w:t xml:space="preserve"> le </w:t>
            </w:r>
            <w:r w:rsidRPr="00502C86">
              <w:rPr>
                <w:sz w:val="20"/>
                <w:szCs w:val="20"/>
              </w:rPr>
              <w:t>matériel</w:t>
            </w:r>
            <w:r w:rsidRPr="007A71F3">
              <w:rPr>
                <w:sz w:val="20"/>
                <w:szCs w:val="20"/>
              </w:rPr>
              <w:t xml:space="preserve"> </w:t>
            </w:r>
            <w:r w:rsidRPr="00502C86">
              <w:rPr>
                <w:color w:val="3366FF"/>
                <w:sz w:val="20"/>
                <w:szCs w:val="20"/>
              </w:rPr>
              <w:t>juste nécessaire</w:t>
            </w:r>
            <w:r w:rsidRPr="007A71F3">
              <w:rPr>
                <w:sz w:val="20"/>
                <w:szCs w:val="20"/>
              </w:rPr>
              <w:t xml:space="preserve"> pour fabriquer un cube.</w:t>
            </w:r>
          </w:p>
          <w:p w14:paraId="7E29087B" w14:textId="77777777" w:rsidR="004C76BD" w:rsidRPr="007A71F3" w:rsidRDefault="004C76BD" w:rsidP="001E22A8">
            <w:pPr>
              <w:rPr>
                <w:sz w:val="20"/>
                <w:szCs w:val="20"/>
              </w:rPr>
            </w:pPr>
          </w:p>
          <w:p w14:paraId="07375B03" w14:textId="77777777" w:rsidR="004C76BD" w:rsidRPr="007A71F3" w:rsidRDefault="004C76BD">
            <w:pPr>
              <w:rPr>
                <w:sz w:val="20"/>
                <w:szCs w:val="20"/>
              </w:rPr>
            </w:pPr>
            <w:r w:rsidRPr="007A71F3">
              <w:rPr>
                <w:sz w:val="20"/>
                <w:szCs w:val="20"/>
              </w:rPr>
              <w:t>Les élèves peuvent être initiés à l’usage d’un logiciel permettant de représenter les solides et de les déplacer pour les voir sous différents angles.</w:t>
            </w:r>
          </w:p>
        </w:tc>
      </w:tr>
      <w:tr w:rsidR="004C76BD" w:rsidRPr="00E75E59" w14:paraId="092E551F" w14:textId="77777777">
        <w:tc>
          <w:tcPr>
            <w:tcW w:w="9771" w:type="dxa"/>
            <w:gridSpan w:val="3"/>
          </w:tcPr>
          <w:p w14:paraId="4EF0DBD5" w14:textId="77777777" w:rsidR="004C76BD" w:rsidRPr="00E75E59" w:rsidRDefault="004C76BD" w:rsidP="001E22A8">
            <w:pPr>
              <w:suppressAutoHyphens/>
              <w:snapToGrid w:val="0"/>
              <w:jc w:val="center"/>
              <w:rPr>
                <w:b/>
              </w:rPr>
            </w:pPr>
            <w:r w:rsidRPr="004D4527">
              <w:rPr>
                <w:b/>
                <w:sz w:val="22"/>
              </w:rPr>
              <w:lastRenderedPageBreak/>
              <w:t>Géométrie plane</w:t>
            </w:r>
          </w:p>
        </w:tc>
      </w:tr>
      <w:tr w:rsidR="004C76BD" w:rsidRPr="0043552B" w14:paraId="67672C53" w14:textId="77777777">
        <w:tc>
          <w:tcPr>
            <w:tcW w:w="2980" w:type="dxa"/>
          </w:tcPr>
          <w:p w14:paraId="51843877" w14:textId="77777777" w:rsidR="004C76BD" w:rsidRPr="00790DA5" w:rsidRDefault="004C76BD" w:rsidP="001E22A8">
            <w:pPr>
              <w:rPr>
                <w:rFonts w:cs="TimesNewRomanPSMT"/>
                <w:i/>
                <w:sz w:val="20"/>
                <w:szCs w:val="20"/>
              </w:rPr>
            </w:pPr>
            <w:r w:rsidRPr="00790DA5">
              <w:rPr>
                <w:rFonts w:cs="TimesNewRomanPSMT"/>
                <w:i/>
                <w:sz w:val="20"/>
                <w:szCs w:val="20"/>
              </w:rPr>
              <w:t>Figures planes</w:t>
            </w:r>
          </w:p>
          <w:p w14:paraId="5876FB88" w14:textId="77777777" w:rsidR="004C76BD" w:rsidRPr="00790DA5" w:rsidRDefault="004C76BD" w:rsidP="001E22A8">
            <w:pPr>
              <w:rPr>
                <w:rFonts w:cs="TimesNewRomanPSMT"/>
                <w:sz w:val="20"/>
                <w:szCs w:val="20"/>
              </w:rPr>
            </w:pPr>
            <w:r w:rsidRPr="00790DA5">
              <w:rPr>
                <w:rFonts w:cs="TimesNewRomanPSMT"/>
                <w:sz w:val="20"/>
                <w:szCs w:val="20"/>
              </w:rPr>
              <w:t xml:space="preserve">Décrire et reproduire des figures ou des </w:t>
            </w:r>
            <w:r w:rsidRPr="0093764C">
              <w:rPr>
                <w:rFonts w:cs="TimesNewRomanPSMT"/>
                <w:color w:val="0070C0"/>
                <w:sz w:val="20"/>
                <w:szCs w:val="20"/>
              </w:rPr>
              <w:t xml:space="preserve">assemblages de figures planes </w:t>
            </w:r>
            <w:r w:rsidRPr="00790DA5">
              <w:rPr>
                <w:rFonts w:cs="TimesNewRomanPSMT"/>
                <w:sz w:val="20"/>
                <w:szCs w:val="20"/>
              </w:rPr>
              <w:t>sur papier quadrillé ou uni, en appui sur les propriétés de ces figures (alignements, angles droits, égalité de longueurs).</w:t>
            </w:r>
          </w:p>
          <w:p w14:paraId="679C6320" w14:textId="77777777" w:rsidR="004C76BD" w:rsidRPr="00790DA5" w:rsidRDefault="004C76BD" w:rsidP="001E22A8">
            <w:pPr>
              <w:rPr>
                <w:rFonts w:cs="TimesNewRomanPSMT"/>
                <w:sz w:val="20"/>
                <w:szCs w:val="20"/>
              </w:rPr>
            </w:pPr>
          </w:p>
          <w:p w14:paraId="7593B0D7" w14:textId="77777777" w:rsidR="004C76BD" w:rsidRPr="00790DA5" w:rsidRDefault="004C76BD" w:rsidP="001E22A8">
            <w:pPr>
              <w:rPr>
                <w:rFonts w:cs="TimesNewRomanPSMT"/>
                <w:sz w:val="20"/>
                <w:szCs w:val="20"/>
              </w:rPr>
            </w:pPr>
            <w:r w:rsidRPr="00790DA5">
              <w:rPr>
                <w:rFonts w:cs="TimesNewRomanPSMT"/>
                <w:sz w:val="20"/>
                <w:szCs w:val="20"/>
              </w:rPr>
              <w:t xml:space="preserve">Utiliser </w:t>
            </w:r>
            <w:r w:rsidRPr="0093764C">
              <w:rPr>
                <w:rFonts w:cs="TimesNewRomanPSMT"/>
                <w:color w:val="0070C0"/>
                <w:sz w:val="20"/>
                <w:szCs w:val="20"/>
              </w:rPr>
              <w:t>règles</w:t>
            </w:r>
            <w:r w:rsidRPr="00790DA5">
              <w:rPr>
                <w:rFonts w:cs="TimesNewRomanPSMT"/>
                <w:sz w:val="20"/>
                <w:szCs w:val="20"/>
              </w:rPr>
              <w:t>, compas, équerre comme instruments de tracé.</w:t>
            </w:r>
          </w:p>
          <w:p w14:paraId="3DF42FBA" w14:textId="77777777" w:rsidR="004C76BD" w:rsidRPr="00790DA5" w:rsidRDefault="004C76BD" w:rsidP="001E22A8">
            <w:pPr>
              <w:rPr>
                <w:rFonts w:cs="TimesNewRomanPSMT"/>
                <w:sz w:val="20"/>
                <w:szCs w:val="20"/>
              </w:rPr>
            </w:pPr>
          </w:p>
          <w:p w14:paraId="5BD7C3B7" w14:textId="77777777" w:rsidR="004C76BD" w:rsidRPr="00790DA5" w:rsidRDefault="004C76BD" w:rsidP="001E22A8">
            <w:pPr>
              <w:rPr>
                <w:rFonts w:cs="TimesNewRomanPSMT"/>
                <w:sz w:val="20"/>
                <w:szCs w:val="20"/>
              </w:rPr>
            </w:pPr>
            <w:r w:rsidRPr="00790DA5">
              <w:rPr>
                <w:sz w:val="20"/>
                <w:szCs w:val="20"/>
              </w:rPr>
              <w:t>Reconnaître, décrire et reproduire sur papier uni, à partir des côtés et des angles droits, un carré, un rectangle, un triangle rectangle.</w:t>
            </w:r>
            <w:r w:rsidRPr="00790DA5">
              <w:rPr>
                <w:rFonts w:cs="TimesNewRomanPSMT"/>
                <w:sz w:val="20"/>
                <w:szCs w:val="20"/>
              </w:rPr>
              <w:t xml:space="preserve"> </w:t>
            </w:r>
          </w:p>
          <w:p w14:paraId="7F7C38D1" w14:textId="77777777" w:rsidR="004C76BD" w:rsidRPr="00790DA5" w:rsidRDefault="004C76BD" w:rsidP="001E22A8">
            <w:pPr>
              <w:rPr>
                <w:rFonts w:cs="TimesNewRomanPSMT"/>
                <w:sz w:val="20"/>
                <w:szCs w:val="20"/>
              </w:rPr>
            </w:pPr>
          </w:p>
          <w:p w14:paraId="5B9C94FF" w14:textId="77777777" w:rsidR="004C76BD" w:rsidRPr="00790DA5" w:rsidRDefault="004C76BD" w:rsidP="001E22A8">
            <w:pPr>
              <w:rPr>
                <w:sz w:val="20"/>
                <w:szCs w:val="20"/>
              </w:rPr>
            </w:pPr>
            <w:r w:rsidRPr="00790DA5">
              <w:rPr>
                <w:sz w:val="20"/>
                <w:szCs w:val="20"/>
              </w:rPr>
              <w:t>Construire un triangle rectangle, un carré, un rectangle connaissant la longueur des côtés.</w:t>
            </w:r>
          </w:p>
          <w:p w14:paraId="210CEA35" w14:textId="77777777" w:rsidR="004C76BD" w:rsidRPr="00790DA5" w:rsidRDefault="004C76BD" w:rsidP="001E22A8">
            <w:pPr>
              <w:numPr>
                <w:ins w:id="4" w:author="Unknown" w:date="2015-01-15T11:46:00Z"/>
              </w:numPr>
              <w:rPr>
                <w:sz w:val="20"/>
                <w:szCs w:val="20"/>
              </w:rPr>
            </w:pPr>
          </w:p>
        </w:tc>
        <w:tc>
          <w:tcPr>
            <w:tcW w:w="3152" w:type="dxa"/>
            <w:vMerge w:val="restart"/>
          </w:tcPr>
          <w:p w14:paraId="0781B87E" w14:textId="77777777" w:rsidR="004C76BD" w:rsidRPr="00790DA5" w:rsidRDefault="004C76BD" w:rsidP="001E22A8">
            <w:pPr>
              <w:widowControl w:val="0"/>
              <w:autoSpaceDE w:val="0"/>
              <w:rPr>
                <w:rFonts w:cs="TimesNewRomanPSMT"/>
                <w:sz w:val="20"/>
                <w:szCs w:val="20"/>
              </w:rPr>
            </w:pPr>
            <w:r w:rsidRPr="00790DA5">
              <w:rPr>
                <w:rFonts w:cs="TimesNewRomanPSMT"/>
                <w:sz w:val="20"/>
                <w:szCs w:val="20"/>
              </w:rPr>
              <w:t xml:space="preserve">Utilisation du </w:t>
            </w:r>
            <w:r w:rsidRPr="0093764C">
              <w:rPr>
                <w:rFonts w:cs="TimesNewRomanPSMT"/>
                <w:color w:val="0070C0"/>
                <w:sz w:val="20"/>
                <w:szCs w:val="20"/>
              </w:rPr>
              <w:t>vocabulaire approprié</w:t>
            </w:r>
            <w:r w:rsidRPr="00790DA5">
              <w:rPr>
                <w:rFonts w:cs="TimesNewRomanPSMT"/>
                <w:sz w:val="20"/>
                <w:szCs w:val="20"/>
              </w:rPr>
              <w:t xml:space="preserve"> pour décrire les figures planes usuelles : </w:t>
            </w:r>
          </w:p>
          <w:p w14:paraId="168F66F5" w14:textId="77777777" w:rsidR="004C76BD" w:rsidRPr="00790DA5" w:rsidRDefault="004C76BD" w:rsidP="001E22A8">
            <w:pPr>
              <w:widowControl w:val="0"/>
              <w:autoSpaceDE w:val="0"/>
              <w:rPr>
                <w:sz w:val="20"/>
                <w:szCs w:val="20"/>
              </w:rPr>
            </w:pPr>
            <w:r w:rsidRPr="00790DA5">
              <w:rPr>
                <w:sz w:val="20"/>
                <w:szCs w:val="20"/>
              </w:rPr>
              <w:t>- carré, rectangle, triangle, triangle rectangle, polygone, côté, sommet, angle droit ;</w:t>
            </w:r>
          </w:p>
          <w:p w14:paraId="166D8CCA" w14:textId="77777777" w:rsidR="004C76BD" w:rsidRPr="00790DA5" w:rsidRDefault="004C76BD" w:rsidP="001E22A8">
            <w:pPr>
              <w:widowControl w:val="0"/>
              <w:autoSpaceDE w:val="0"/>
              <w:rPr>
                <w:sz w:val="20"/>
                <w:szCs w:val="20"/>
              </w:rPr>
            </w:pPr>
            <w:r w:rsidRPr="00790DA5">
              <w:rPr>
                <w:sz w:val="20"/>
                <w:szCs w:val="20"/>
              </w:rPr>
              <w:t>- cercle, disque, rayon, centre ;</w:t>
            </w:r>
          </w:p>
          <w:p w14:paraId="03BED550" w14:textId="77777777" w:rsidR="004C76BD" w:rsidRPr="00790DA5" w:rsidRDefault="004C76BD" w:rsidP="001E22A8">
            <w:pPr>
              <w:widowControl w:val="0"/>
              <w:autoSpaceDE w:val="0"/>
              <w:rPr>
                <w:sz w:val="20"/>
                <w:szCs w:val="20"/>
              </w:rPr>
            </w:pPr>
            <w:r w:rsidRPr="00790DA5">
              <w:rPr>
                <w:sz w:val="20"/>
                <w:szCs w:val="20"/>
              </w:rPr>
              <w:t>- segment, milieu d’un segment, droite.</w:t>
            </w:r>
          </w:p>
          <w:p w14:paraId="4B0A0CD1" w14:textId="77777777" w:rsidR="004C76BD" w:rsidRPr="00790DA5" w:rsidRDefault="004C76BD" w:rsidP="001E22A8">
            <w:pPr>
              <w:widowControl w:val="0"/>
              <w:autoSpaceDE w:val="0"/>
              <w:rPr>
                <w:sz w:val="20"/>
                <w:szCs w:val="20"/>
              </w:rPr>
            </w:pPr>
            <w:r w:rsidRPr="00790DA5">
              <w:rPr>
                <w:rFonts w:cs="TimesNewRomanPSMT"/>
                <w:sz w:val="20"/>
                <w:szCs w:val="20"/>
              </w:rPr>
              <w:t>Ce vocabulaire est progressivement exigé des élèves</w:t>
            </w:r>
            <w:r w:rsidRPr="00790DA5">
              <w:rPr>
                <w:sz w:val="20"/>
                <w:szCs w:val="20"/>
              </w:rPr>
              <w:t>.</w:t>
            </w:r>
          </w:p>
          <w:p w14:paraId="5B9A94F3" w14:textId="77777777" w:rsidR="004C76BD" w:rsidRPr="00790DA5" w:rsidRDefault="004C76BD" w:rsidP="001E22A8">
            <w:pPr>
              <w:widowControl w:val="0"/>
              <w:autoSpaceDE w:val="0"/>
              <w:rPr>
                <w:sz w:val="20"/>
                <w:szCs w:val="20"/>
              </w:rPr>
            </w:pPr>
          </w:p>
          <w:p w14:paraId="5451251D" w14:textId="77777777" w:rsidR="004C76BD" w:rsidRPr="00790DA5" w:rsidRDefault="004C76BD" w:rsidP="001E22A8">
            <w:pPr>
              <w:widowControl w:val="0"/>
              <w:autoSpaceDE w:val="0"/>
              <w:rPr>
                <w:rFonts w:cs="TimesNewRomanPSMT"/>
                <w:sz w:val="20"/>
                <w:szCs w:val="20"/>
              </w:rPr>
            </w:pPr>
            <w:r w:rsidRPr="00790DA5">
              <w:rPr>
                <w:sz w:val="20"/>
                <w:szCs w:val="20"/>
              </w:rPr>
              <w:t>Propriétés des angles et égalités de longueur des côtés pour les carrés et les rectangles.</w:t>
            </w:r>
          </w:p>
          <w:p w14:paraId="4809A685" w14:textId="77777777" w:rsidR="004C76BD" w:rsidRPr="00790DA5" w:rsidRDefault="004C76BD" w:rsidP="001E22A8">
            <w:pPr>
              <w:widowControl w:val="0"/>
              <w:autoSpaceDE w:val="0"/>
              <w:rPr>
                <w:rFonts w:cs="TimesNewRomanPSMT"/>
                <w:sz w:val="20"/>
                <w:szCs w:val="20"/>
              </w:rPr>
            </w:pPr>
          </w:p>
          <w:p w14:paraId="3546261E" w14:textId="77777777" w:rsidR="004C76BD" w:rsidRPr="00D17074" w:rsidRDefault="004C76BD" w:rsidP="001E22A8">
            <w:pPr>
              <w:widowControl w:val="0"/>
              <w:numPr>
                <w:ins w:id="5" w:author="Unknown" w:date="2015-01-15T11:22:00Z"/>
              </w:numPr>
              <w:autoSpaceDE w:val="0"/>
              <w:rPr>
                <w:rFonts w:cs="TimesNewRomanPSMT"/>
                <w:sz w:val="20"/>
                <w:szCs w:val="20"/>
              </w:rPr>
            </w:pPr>
            <w:r w:rsidRPr="00802572">
              <w:rPr>
                <w:rFonts w:cs="TimesNewRomanPSMT"/>
                <w:color w:val="548DD4"/>
                <w:sz w:val="20"/>
                <w:szCs w:val="20"/>
              </w:rPr>
              <w:t>Connaissances</w:t>
            </w:r>
            <w:r w:rsidRPr="00D17074">
              <w:rPr>
                <w:rFonts w:cs="TimesNewRomanPSMT"/>
                <w:sz w:val="20"/>
                <w:szCs w:val="20"/>
              </w:rPr>
              <w:t xml:space="preserve"> reliant propriétés géométriques</w:t>
            </w:r>
            <w:r>
              <w:rPr>
                <w:rFonts w:cs="TimesNewRomanPSMT"/>
                <w:sz w:val="20"/>
                <w:szCs w:val="20"/>
              </w:rPr>
              <w:t xml:space="preserve"> et</w:t>
            </w:r>
            <w:r w:rsidRPr="00D17074">
              <w:rPr>
                <w:rFonts w:cs="TimesNewRomanPSMT"/>
                <w:sz w:val="20"/>
                <w:szCs w:val="20"/>
              </w:rPr>
              <w:t xml:space="preserve"> </w:t>
            </w:r>
            <w:r w:rsidRPr="00502C86">
              <w:rPr>
                <w:rFonts w:cs="TimesNewRomanPSMT"/>
                <w:color w:val="3366FF"/>
                <w:sz w:val="20"/>
                <w:szCs w:val="20"/>
              </w:rPr>
              <w:t>instruments</w:t>
            </w:r>
            <w:r w:rsidRPr="00D17074">
              <w:rPr>
                <w:rFonts w:cs="TimesNewRomanPSMT"/>
                <w:sz w:val="20"/>
                <w:szCs w:val="20"/>
              </w:rPr>
              <w:t xml:space="preserve"> : droite, alignement et règle, angle droit et équerre, cercle et compas</w:t>
            </w:r>
          </w:p>
          <w:p w14:paraId="5F3112A8" w14:textId="77777777" w:rsidR="004C76BD" w:rsidRPr="00790DA5" w:rsidRDefault="004C76BD" w:rsidP="001E22A8">
            <w:pPr>
              <w:widowControl w:val="0"/>
              <w:autoSpaceDE w:val="0"/>
              <w:rPr>
                <w:rFonts w:cs="TimesNewRomanPSMT"/>
                <w:sz w:val="20"/>
                <w:szCs w:val="20"/>
              </w:rPr>
            </w:pPr>
          </w:p>
          <w:p w14:paraId="78A594FD" w14:textId="77777777" w:rsidR="004C76BD" w:rsidRPr="00790DA5" w:rsidRDefault="004C76BD" w:rsidP="001E22A8">
            <w:pPr>
              <w:widowControl w:val="0"/>
              <w:autoSpaceDE w:val="0"/>
              <w:rPr>
                <w:rFonts w:cs="TimesNewRomanPSMT"/>
                <w:sz w:val="20"/>
                <w:szCs w:val="20"/>
              </w:rPr>
            </w:pPr>
            <w:r w:rsidRPr="00790DA5">
              <w:rPr>
                <w:rFonts w:cs="TimesNewRomanPSMT"/>
                <w:sz w:val="20"/>
                <w:szCs w:val="20"/>
              </w:rPr>
              <w:t>Un segment est porté par une droite.</w:t>
            </w:r>
          </w:p>
          <w:p w14:paraId="0351A593" w14:textId="77777777" w:rsidR="004C76BD" w:rsidRPr="00790DA5" w:rsidRDefault="004C76BD" w:rsidP="001E22A8">
            <w:pPr>
              <w:widowControl w:val="0"/>
              <w:autoSpaceDE w:val="0"/>
              <w:rPr>
                <w:rFonts w:cs="TimesNewRomanPSMT"/>
                <w:sz w:val="20"/>
                <w:szCs w:val="20"/>
              </w:rPr>
            </w:pPr>
          </w:p>
          <w:p w14:paraId="6E49AF06" w14:textId="77777777" w:rsidR="004C76BD" w:rsidRPr="00790DA5" w:rsidRDefault="004C76BD" w:rsidP="001E22A8">
            <w:pPr>
              <w:widowControl w:val="0"/>
              <w:autoSpaceDE w:val="0"/>
              <w:rPr>
                <w:rFonts w:cs="TimesNewRomanPSMT"/>
                <w:sz w:val="20"/>
                <w:szCs w:val="20"/>
              </w:rPr>
            </w:pPr>
            <w:r w:rsidRPr="00790DA5">
              <w:rPr>
                <w:rFonts w:cs="TimesNewRomanPSMT"/>
                <w:sz w:val="20"/>
                <w:szCs w:val="20"/>
              </w:rPr>
              <w:t>Report de longueur sur une droite déjà tracée. Egalité de longueurs.</w:t>
            </w:r>
          </w:p>
          <w:p w14:paraId="1BCC62FC" w14:textId="77777777" w:rsidR="004C76BD" w:rsidRPr="00790DA5" w:rsidRDefault="004C76BD" w:rsidP="001E22A8">
            <w:pPr>
              <w:rPr>
                <w:rFonts w:cs="TimesNewRomanPSMT"/>
                <w:sz w:val="20"/>
                <w:szCs w:val="20"/>
              </w:rPr>
            </w:pPr>
          </w:p>
          <w:p w14:paraId="0AFE1406" w14:textId="77777777" w:rsidR="004C76BD" w:rsidRPr="00790DA5" w:rsidRDefault="004C76BD" w:rsidP="001E22A8">
            <w:pPr>
              <w:rPr>
                <w:rFonts w:cs="TimesNewRomanPSMT"/>
                <w:sz w:val="20"/>
                <w:szCs w:val="20"/>
              </w:rPr>
            </w:pPr>
            <w:r w:rsidRPr="0093764C">
              <w:rPr>
                <w:rFonts w:cs="TimesNewRomanPSMT"/>
                <w:color w:val="0070C0"/>
                <w:sz w:val="20"/>
                <w:szCs w:val="20"/>
              </w:rPr>
              <w:t>Alignement de points et de segments</w:t>
            </w:r>
            <w:r w:rsidRPr="0093764C">
              <w:rPr>
                <w:rFonts w:cs="TimesNewRomanPSMT"/>
                <w:sz w:val="20"/>
                <w:szCs w:val="20"/>
              </w:rPr>
              <w:t>.</w:t>
            </w:r>
          </w:p>
          <w:p w14:paraId="5052DFAE" w14:textId="77777777" w:rsidR="004C76BD" w:rsidRPr="00790DA5" w:rsidRDefault="004C76BD" w:rsidP="001E22A8">
            <w:pPr>
              <w:rPr>
                <w:rFonts w:cs="TimesNewRomanPSMT"/>
                <w:sz w:val="20"/>
                <w:szCs w:val="20"/>
              </w:rPr>
            </w:pPr>
          </w:p>
          <w:p w14:paraId="165BE437" w14:textId="77777777" w:rsidR="004C76BD" w:rsidRPr="00790DA5" w:rsidRDefault="004C76BD" w:rsidP="001E22A8">
            <w:pPr>
              <w:numPr>
                <w:ins w:id="6" w:author="Unknown" w:date="2015-01-15T12:02:00Z"/>
              </w:numPr>
              <w:rPr>
                <w:rFonts w:cs="TimesNewRomanPSMT"/>
                <w:sz w:val="20"/>
                <w:szCs w:val="20"/>
              </w:rPr>
            </w:pPr>
            <w:r w:rsidRPr="00790DA5">
              <w:rPr>
                <w:rFonts w:cs="TimesNewRomanPSMT"/>
                <w:sz w:val="20"/>
                <w:szCs w:val="20"/>
              </w:rPr>
              <w:t xml:space="preserve">Milieu d’un segment. </w:t>
            </w:r>
          </w:p>
          <w:p w14:paraId="5E4EC8D4" w14:textId="77777777" w:rsidR="004C76BD" w:rsidRPr="00790DA5" w:rsidRDefault="004C76BD" w:rsidP="001E22A8">
            <w:pPr>
              <w:rPr>
                <w:rFonts w:cs="TimesNewRomanPSMT"/>
                <w:sz w:val="20"/>
                <w:szCs w:val="20"/>
              </w:rPr>
            </w:pPr>
          </w:p>
          <w:p w14:paraId="0F7B455C" w14:textId="77777777" w:rsidR="004C76BD" w:rsidRPr="00790DA5" w:rsidRDefault="004C76BD" w:rsidP="001E22A8">
            <w:pPr>
              <w:rPr>
                <w:rFonts w:cs="TimesNewRomanPSMT"/>
                <w:sz w:val="20"/>
                <w:szCs w:val="20"/>
              </w:rPr>
            </w:pPr>
            <w:r w:rsidRPr="00790DA5">
              <w:rPr>
                <w:rFonts w:cs="TimesNewRomanPSMT"/>
                <w:sz w:val="20"/>
                <w:szCs w:val="20"/>
              </w:rPr>
              <w:t xml:space="preserve">Perpendicularité et </w:t>
            </w:r>
          </w:p>
          <w:p w14:paraId="072093D2" w14:textId="77777777" w:rsidR="004C76BD" w:rsidRPr="00790DA5" w:rsidRDefault="004C76BD" w:rsidP="001E22A8">
            <w:pPr>
              <w:rPr>
                <w:rFonts w:cs="TimesNewRomanPSMT"/>
                <w:sz w:val="20"/>
                <w:szCs w:val="20"/>
              </w:rPr>
            </w:pPr>
            <w:r w:rsidRPr="00790DA5">
              <w:rPr>
                <w:rFonts w:cs="TimesNewRomanPSMT"/>
                <w:sz w:val="20"/>
                <w:szCs w:val="20"/>
              </w:rPr>
              <w:t>parallélisme dans le cas des droites portant les côtés d’un rectangle ou d’un carré.</w:t>
            </w:r>
            <w:r>
              <w:rPr>
                <w:rFonts w:cs="TimesNewRomanPSMT"/>
                <w:sz w:val="20"/>
                <w:szCs w:val="20"/>
              </w:rPr>
              <w:t xml:space="preserve"> Les notions générales de droites perpendiculaires ou parallèles relèvent du cycle 3.</w:t>
            </w:r>
          </w:p>
          <w:p w14:paraId="07D39803" w14:textId="77777777" w:rsidR="004C76BD" w:rsidRPr="00790DA5" w:rsidRDefault="004C76BD" w:rsidP="001E22A8">
            <w:pPr>
              <w:widowControl w:val="0"/>
              <w:autoSpaceDE w:val="0"/>
              <w:rPr>
                <w:sz w:val="20"/>
                <w:szCs w:val="20"/>
              </w:rPr>
            </w:pPr>
          </w:p>
          <w:p w14:paraId="5B7B71D2" w14:textId="77777777" w:rsidR="004C76BD" w:rsidRPr="00790DA5" w:rsidRDefault="004C76BD" w:rsidP="001E22A8">
            <w:pPr>
              <w:widowControl w:val="0"/>
              <w:autoSpaceDE w:val="0"/>
              <w:rPr>
                <w:sz w:val="20"/>
                <w:szCs w:val="20"/>
              </w:rPr>
            </w:pPr>
            <w:r w:rsidRPr="00790DA5">
              <w:rPr>
                <w:sz w:val="20"/>
                <w:szCs w:val="20"/>
              </w:rPr>
              <w:t xml:space="preserve">Une figure décalquée puis retournée qui coïncide avec la figure initiale est symétrique : elle a un axe de symétrie (à trouver). </w:t>
            </w:r>
          </w:p>
          <w:p w14:paraId="29CA711D" w14:textId="77777777" w:rsidR="004C76BD" w:rsidRPr="00790DA5" w:rsidRDefault="004C76BD" w:rsidP="001E22A8">
            <w:pPr>
              <w:widowControl w:val="0"/>
              <w:autoSpaceDE w:val="0"/>
              <w:rPr>
                <w:rFonts w:cs="TimesNewRomanPSMT"/>
                <w:sz w:val="20"/>
                <w:szCs w:val="20"/>
              </w:rPr>
            </w:pPr>
            <w:r w:rsidRPr="00790DA5">
              <w:rPr>
                <w:sz w:val="20"/>
                <w:szCs w:val="20"/>
              </w:rPr>
              <w:t xml:space="preserve">Une figure symétrique pliée sur son axe de symétrie, se partage en deux </w:t>
            </w:r>
            <w:r w:rsidRPr="00790DA5">
              <w:rPr>
                <w:sz w:val="20"/>
                <w:szCs w:val="20"/>
              </w:rPr>
              <w:lastRenderedPageBreak/>
              <w:t>parties qui coïncident exactement, côté sur côté, sommet sur sommet.</w:t>
            </w:r>
          </w:p>
        </w:tc>
        <w:tc>
          <w:tcPr>
            <w:tcW w:w="3639" w:type="dxa"/>
            <w:vMerge w:val="restart"/>
          </w:tcPr>
          <w:p w14:paraId="5662279F" w14:textId="77777777" w:rsidR="004C76BD" w:rsidRPr="00790DA5" w:rsidRDefault="004C76BD" w:rsidP="001E22A8">
            <w:pPr>
              <w:rPr>
                <w:sz w:val="20"/>
                <w:szCs w:val="20"/>
              </w:rPr>
            </w:pPr>
            <w:r w:rsidRPr="00790DA5">
              <w:rPr>
                <w:rFonts w:cs="TimesNewRomanPSMT"/>
                <w:sz w:val="20"/>
                <w:szCs w:val="20"/>
              </w:rPr>
              <w:lastRenderedPageBreak/>
              <w:t xml:space="preserve">La reproduction de figures diverses, simples et </w:t>
            </w:r>
            <w:r w:rsidRPr="00790DA5">
              <w:rPr>
                <w:sz w:val="20"/>
                <w:szCs w:val="20"/>
              </w:rPr>
              <w:t xml:space="preserve">composées  est une </w:t>
            </w:r>
            <w:r w:rsidRPr="0093764C">
              <w:rPr>
                <w:color w:val="0070C0"/>
                <w:sz w:val="20"/>
                <w:szCs w:val="20"/>
              </w:rPr>
              <w:t>source importante de problèmes de géométrie</w:t>
            </w:r>
            <w:r w:rsidRPr="00790DA5">
              <w:rPr>
                <w:rFonts w:cs="TimesNewRomanPSMT"/>
                <w:sz w:val="20"/>
                <w:szCs w:val="20"/>
              </w:rPr>
              <w:t xml:space="preserve">. </w:t>
            </w:r>
            <w:r w:rsidRPr="00790DA5">
              <w:rPr>
                <w:sz w:val="20"/>
                <w:szCs w:val="20"/>
              </w:rPr>
              <w:t>Ces problèmes donnent l’occasion de dégager et travailler les propriétés et relations géométriques du programme.</w:t>
            </w:r>
          </w:p>
          <w:p w14:paraId="0E96E08C" w14:textId="77777777" w:rsidR="004C76BD" w:rsidRPr="00502C86" w:rsidRDefault="004C76BD" w:rsidP="001E22A8">
            <w:pPr>
              <w:rPr>
                <w:rFonts w:cs="TimesNewRomanPSMT"/>
                <w:sz w:val="20"/>
                <w:szCs w:val="20"/>
              </w:rPr>
            </w:pPr>
            <w:r w:rsidRPr="00790DA5">
              <w:rPr>
                <w:rFonts w:cs="TimesNewRomanPSMT"/>
                <w:sz w:val="20"/>
                <w:szCs w:val="20"/>
              </w:rPr>
              <w:t xml:space="preserve">La reproduction peut se faire </w:t>
            </w:r>
            <w:r w:rsidRPr="00790DA5">
              <w:rPr>
                <w:sz w:val="20"/>
                <w:szCs w:val="20"/>
              </w:rPr>
              <w:t xml:space="preserve">à partir d’éléments déjà fournis de la figure à reproduire qu’il s’agit alors de </w:t>
            </w:r>
            <w:proofErr w:type="gramStart"/>
            <w:r w:rsidRPr="00790DA5">
              <w:rPr>
                <w:sz w:val="20"/>
                <w:szCs w:val="20"/>
              </w:rPr>
              <w:t xml:space="preserve">compléter </w:t>
            </w:r>
            <w:r w:rsidRPr="00790DA5">
              <w:rPr>
                <w:rFonts w:cs="TimesNewRomanPSMT"/>
                <w:sz w:val="20"/>
                <w:szCs w:val="20"/>
              </w:rPr>
              <w:t>.</w:t>
            </w:r>
            <w:proofErr w:type="gramEnd"/>
            <w:r w:rsidRPr="00790DA5">
              <w:rPr>
                <w:rFonts w:cs="TimesNewRomanPSMT"/>
                <w:sz w:val="20"/>
                <w:szCs w:val="20"/>
              </w:rPr>
              <w:t xml:space="preserve"> La reproduction de figures </w:t>
            </w:r>
            <w:r w:rsidRPr="0093764C">
              <w:rPr>
                <w:rFonts w:cs="TimesNewRomanPSMT"/>
                <w:color w:val="0070C0"/>
                <w:sz w:val="20"/>
                <w:szCs w:val="20"/>
              </w:rPr>
              <w:t xml:space="preserve">demande des outils et supports variés : le </w:t>
            </w:r>
            <w:r w:rsidRPr="00502C86">
              <w:rPr>
                <w:rFonts w:cs="TimesNewRomanPSMT"/>
                <w:color w:val="3366FF"/>
                <w:sz w:val="20"/>
                <w:szCs w:val="20"/>
              </w:rPr>
              <w:t>choix d’un support papier uni, quadrillé ou pointé et des instruments disponibles</w:t>
            </w:r>
            <w:r w:rsidRPr="0093764C">
              <w:rPr>
                <w:rFonts w:cs="TimesNewRomanPSMT"/>
                <w:color w:val="0070C0"/>
                <w:sz w:val="20"/>
                <w:szCs w:val="20"/>
              </w:rPr>
              <w:t xml:space="preserve"> </w:t>
            </w:r>
            <w:r w:rsidRPr="00502C86">
              <w:rPr>
                <w:rFonts w:cs="TimesNewRomanPSMT"/>
                <w:sz w:val="20"/>
                <w:szCs w:val="20"/>
              </w:rPr>
              <w:t>se fait suivant les objectifs.</w:t>
            </w:r>
          </w:p>
          <w:p w14:paraId="4D310FE8" w14:textId="77777777" w:rsidR="004C76BD" w:rsidRPr="00790DA5" w:rsidRDefault="004C76BD" w:rsidP="001E22A8">
            <w:pPr>
              <w:rPr>
                <w:rFonts w:cs="TimesNewRomanPSMT"/>
                <w:sz w:val="20"/>
                <w:szCs w:val="20"/>
              </w:rPr>
            </w:pPr>
            <w:r w:rsidRPr="00790DA5">
              <w:rPr>
                <w:rFonts w:cs="TimesNewRomanPSMT"/>
                <w:sz w:val="20"/>
                <w:szCs w:val="20"/>
              </w:rPr>
              <w:t>Le papier calque</w:t>
            </w:r>
            <w:r>
              <w:rPr>
                <w:rFonts w:cs="TimesNewRomanPSMT"/>
                <w:sz w:val="20"/>
                <w:szCs w:val="20"/>
              </w:rPr>
              <w:t xml:space="preserve"> (ou transparent)</w:t>
            </w:r>
            <w:r w:rsidRPr="00790DA5">
              <w:rPr>
                <w:rFonts w:cs="TimesNewRomanPSMT"/>
                <w:sz w:val="20"/>
                <w:szCs w:val="20"/>
              </w:rPr>
              <w:t xml:space="preserve"> </w:t>
            </w:r>
            <w:r>
              <w:rPr>
                <w:rFonts w:cs="TimesNewRomanPSMT"/>
                <w:sz w:val="20"/>
                <w:szCs w:val="20"/>
              </w:rPr>
              <w:t>sert</w:t>
            </w:r>
            <w:r w:rsidRPr="00790DA5">
              <w:rPr>
                <w:rFonts w:cs="TimesNewRomanPSMT"/>
                <w:sz w:val="20"/>
                <w:szCs w:val="20"/>
              </w:rPr>
              <w:t xml:space="preserve"> d’outil pour la vérification. </w:t>
            </w:r>
          </w:p>
          <w:p w14:paraId="6E3C2832" w14:textId="77777777" w:rsidR="004C76BD" w:rsidRPr="00790DA5" w:rsidRDefault="004C76BD" w:rsidP="001E22A8">
            <w:pPr>
              <w:rPr>
                <w:rFonts w:cs="TimesNewRomanPSMT"/>
                <w:sz w:val="20"/>
                <w:szCs w:val="20"/>
              </w:rPr>
            </w:pPr>
            <w:r w:rsidRPr="00790DA5">
              <w:rPr>
                <w:rFonts w:cs="TimesNewRomanPSMT"/>
                <w:sz w:val="20"/>
                <w:szCs w:val="20"/>
              </w:rPr>
              <w:t>Les tracés peuvent mobiliser gabarits, pochoirs, règle, bande de papier avec un bord droit pour reporter des longueurs ou trouver un milieu, gabarit d’angle droit, équerre, compas.</w:t>
            </w:r>
          </w:p>
          <w:p w14:paraId="14DEFC1B" w14:textId="77777777" w:rsidR="004C76BD" w:rsidRPr="00790DA5" w:rsidRDefault="004C76BD" w:rsidP="001E22A8">
            <w:pPr>
              <w:numPr>
                <w:ins w:id="7" w:author="Unknown" w:date="2015-01-15T11:36:00Z"/>
              </w:numPr>
              <w:rPr>
                <w:rFonts w:cs="TimesNewRomanPSMT"/>
                <w:sz w:val="20"/>
                <w:szCs w:val="20"/>
              </w:rPr>
            </w:pPr>
            <w:r w:rsidRPr="00790DA5">
              <w:rPr>
                <w:rFonts w:cs="TimesNewRomanPSMT"/>
                <w:sz w:val="20"/>
                <w:szCs w:val="20"/>
              </w:rPr>
              <w:t>D’autres matériels comme les miroirs ou planches à clous peuvent être utilisés pour élaborer des problèmes de géométrie pour le cycle 2.</w:t>
            </w:r>
          </w:p>
          <w:p w14:paraId="497A47B0" w14:textId="77777777" w:rsidR="004C76BD" w:rsidRPr="00790DA5" w:rsidRDefault="004C76BD" w:rsidP="001E22A8">
            <w:pPr>
              <w:rPr>
                <w:sz w:val="20"/>
                <w:szCs w:val="20"/>
              </w:rPr>
            </w:pPr>
            <w:r w:rsidRPr="00790DA5">
              <w:rPr>
                <w:rFonts w:cs="TimesNewRomanPSMT"/>
                <w:sz w:val="20"/>
                <w:szCs w:val="20"/>
              </w:rPr>
              <w:t xml:space="preserve">En complémentarité avec ces instruments, on peut utiliser </w:t>
            </w:r>
            <w:r w:rsidRPr="0093764C">
              <w:rPr>
                <w:rFonts w:cs="TimesNewRomanPSMT"/>
                <w:color w:val="0070C0"/>
                <w:sz w:val="20"/>
                <w:szCs w:val="20"/>
              </w:rPr>
              <w:t>un logiciel de géométrie</w:t>
            </w:r>
            <w:r w:rsidRPr="00790DA5">
              <w:rPr>
                <w:rFonts w:cs="TimesNewRomanPSMT"/>
                <w:sz w:val="20"/>
                <w:szCs w:val="20"/>
              </w:rPr>
              <w:t xml:space="preserve">. Les élèves sont initiés à des constructions simples dans </w:t>
            </w:r>
            <w:r>
              <w:rPr>
                <w:rFonts w:cs="TimesNewRomanPSMT"/>
                <w:sz w:val="20"/>
                <w:szCs w:val="20"/>
              </w:rPr>
              <w:t xml:space="preserve">un </w:t>
            </w:r>
            <w:r w:rsidRPr="00790DA5">
              <w:rPr>
                <w:rFonts w:cs="TimesNewRomanPSMT"/>
                <w:sz w:val="20"/>
                <w:szCs w:val="20"/>
              </w:rPr>
              <w:t>environnement dynamique.</w:t>
            </w:r>
          </w:p>
          <w:p w14:paraId="731D0765" w14:textId="77777777" w:rsidR="004C76BD" w:rsidRPr="00790DA5" w:rsidRDefault="004C76BD" w:rsidP="001E22A8">
            <w:pPr>
              <w:snapToGrid w:val="0"/>
              <w:jc w:val="both"/>
              <w:rPr>
                <w:sz w:val="20"/>
                <w:szCs w:val="20"/>
              </w:rPr>
            </w:pPr>
          </w:p>
          <w:p w14:paraId="3BB1B370" w14:textId="77777777" w:rsidR="004C76BD" w:rsidRPr="00790DA5" w:rsidRDefault="004C76BD" w:rsidP="001E22A8">
            <w:pPr>
              <w:snapToGrid w:val="0"/>
              <w:jc w:val="both"/>
              <w:rPr>
                <w:sz w:val="20"/>
                <w:szCs w:val="20"/>
              </w:rPr>
            </w:pPr>
            <w:r w:rsidRPr="00790DA5">
              <w:rPr>
                <w:sz w:val="20"/>
                <w:szCs w:val="20"/>
              </w:rPr>
              <w:t>Les jeux du type portrait, Kim etc. qui consistent à deviner une figure cachée ou retrouver une figure déplacée ou modifiée peuvent contribuer à développer la connaissance des propriétés des figures du programme et du vocabulaire associé.</w:t>
            </w:r>
          </w:p>
          <w:p w14:paraId="2B3DB25F" w14:textId="77777777" w:rsidR="004C76BD" w:rsidRPr="00790DA5" w:rsidRDefault="004C76BD" w:rsidP="001E22A8">
            <w:pPr>
              <w:snapToGrid w:val="0"/>
              <w:jc w:val="both"/>
              <w:rPr>
                <w:sz w:val="20"/>
                <w:szCs w:val="20"/>
              </w:rPr>
            </w:pPr>
          </w:p>
          <w:p w14:paraId="78F0A274" w14:textId="77777777" w:rsidR="004C76BD" w:rsidRPr="00790DA5" w:rsidRDefault="004C76BD" w:rsidP="001E22A8">
            <w:pPr>
              <w:snapToGrid w:val="0"/>
              <w:jc w:val="both"/>
              <w:rPr>
                <w:sz w:val="20"/>
                <w:szCs w:val="20"/>
              </w:rPr>
            </w:pPr>
            <w:r w:rsidRPr="00790DA5">
              <w:rPr>
                <w:sz w:val="20"/>
                <w:szCs w:val="20"/>
              </w:rPr>
              <w:t xml:space="preserve">Les élèves reconnaissent les figures </w:t>
            </w:r>
            <w:r>
              <w:rPr>
                <w:sz w:val="20"/>
                <w:szCs w:val="20"/>
              </w:rPr>
              <w:t xml:space="preserve">qui ont un </w:t>
            </w:r>
            <w:r w:rsidRPr="00790DA5">
              <w:rPr>
                <w:sz w:val="20"/>
                <w:szCs w:val="20"/>
              </w:rPr>
              <w:t xml:space="preserve">axe de symétrie (et </w:t>
            </w:r>
            <w:r>
              <w:rPr>
                <w:sz w:val="20"/>
                <w:szCs w:val="20"/>
              </w:rPr>
              <w:t xml:space="preserve">le </w:t>
            </w:r>
            <w:r w:rsidRPr="00790DA5">
              <w:rPr>
                <w:sz w:val="20"/>
                <w:szCs w:val="20"/>
              </w:rPr>
              <w:t>trouvent) et lesquelles ne le sont pas.</w:t>
            </w:r>
          </w:p>
          <w:p w14:paraId="429521F8" w14:textId="77777777" w:rsidR="004C76BD" w:rsidRPr="00790DA5" w:rsidRDefault="004C76BD" w:rsidP="001E22A8">
            <w:pPr>
              <w:snapToGrid w:val="0"/>
              <w:jc w:val="both"/>
              <w:rPr>
                <w:sz w:val="20"/>
                <w:szCs w:val="20"/>
              </w:rPr>
            </w:pPr>
          </w:p>
          <w:p w14:paraId="6E44FB3C" w14:textId="77777777" w:rsidR="004C76BD" w:rsidRPr="00790DA5" w:rsidRDefault="004C76BD" w:rsidP="001E22A8">
            <w:pPr>
              <w:snapToGrid w:val="0"/>
              <w:jc w:val="both"/>
              <w:rPr>
                <w:sz w:val="20"/>
                <w:szCs w:val="20"/>
              </w:rPr>
            </w:pPr>
            <w:r w:rsidRPr="00790DA5">
              <w:rPr>
                <w:sz w:val="20"/>
                <w:szCs w:val="20"/>
              </w:rPr>
              <w:t xml:space="preserve">Les élèves complètent une figure pour qu’elle présente un axe de symétrie et ils </w:t>
            </w:r>
            <w:r w:rsidRPr="00790DA5">
              <w:rPr>
                <w:sz w:val="20"/>
                <w:szCs w:val="20"/>
              </w:rPr>
              <w:lastRenderedPageBreak/>
              <w:t>le vérifient eux-mêmes par retournement d’un calque ou par pliage.</w:t>
            </w:r>
          </w:p>
        </w:tc>
      </w:tr>
      <w:tr w:rsidR="004C76BD" w:rsidRPr="0043552B" w14:paraId="46F6BC62" w14:textId="77777777">
        <w:tc>
          <w:tcPr>
            <w:tcW w:w="2980" w:type="dxa"/>
          </w:tcPr>
          <w:p w14:paraId="7C1C4BFB" w14:textId="77777777" w:rsidR="004C76BD" w:rsidRPr="00790DA5" w:rsidRDefault="004C76BD" w:rsidP="001E22A8">
            <w:pPr>
              <w:rPr>
                <w:rFonts w:cs="TimesNewRomanPSMT"/>
                <w:i/>
                <w:sz w:val="20"/>
                <w:szCs w:val="20"/>
              </w:rPr>
            </w:pPr>
            <w:r w:rsidRPr="00790DA5">
              <w:rPr>
                <w:rFonts w:cs="TimesNewRomanPSMT"/>
                <w:i/>
                <w:sz w:val="20"/>
                <w:szCs w:val="20"/>
              </w:rPr>
              <w:t>Relations géométriques</w:t>
            </w:r>
          </w:p>
          <w:p w14:paraId="649BE899" w14:textId="77777777" w:rsidR="004C76BD" w:rsidRPr="00790DA5" w:rsidRDefault="004C76BD" w:rsidP="001E22A8">
            <w:pPr>
              <w:widowControl w:val="0"/>
              <w:autoSpaceDE w:val="0"/>
              <w:rPr>
                <w:sz w:val="20"/>
                <w:szCs w:val="20"/>
              </w:rPr>
            </w:pPr>
            <w:r w:rsidRPr="00790DA5">
              <w:rPr>
                <w:sz w:val="20"/>
                <w:szCs w:val="20"/>
              </w:rPr>
              <w:t>Repérer des alignements.</w:t>
            </w:r>
          </w:p>
          <w:p w14:paraId="4C371EB5" w14:textId="77777777" w:rsidR="004C76BD" w:rsidRPr="00790DA5" w:rsidRDefault="004C76BD" w:rsidP="001E22A8">
            <w:pPr>
              <w:widowControl w:val="0"/>
              <w:autoSpaceDE w:val="0"/>
              <w:rPr>
                <w:sz w:val="20"/>
                <w:szCs w:val="20"/>
              </w:rPr>
            </w:pPr>
            <w:r w:rsidRPr="00790DA5">
              <w:rPr>
                <w:sz w:val="20"/>
                <w:szCs w:val="20"/>
              </w:rPr>
              <w:t xml:space="preserve">Utiliser la règle pour repérer et produire des alignements, prolonger des segments et en tracer une droite support. </w:t>
            </w:r>
          </w:p>
          <w:p w14:paraId="79A1D985" w14:textId="77777777" w:rsidR="004C76BD" w:rsidRPr="00790DA5" w:rsidRDefault="004C76BD" w:rsidP="001E22A8">
            <w:pPr>
              <w:widowControl w:val="0"/>
              <w:autoSpaceDE w:val="0"/>
              <w:rPr>
                <w:sz w:val="20"/>
                <w:szCs w:val="20"/>
              </w:rPr>
            </w:pPr>
          </w:p>
          <w:p w14:paraId="5122C65E" w14:textId="77777777" w:rsidR="004C76BD" w:rsidRPr="00790DA5" w:rsidRDefault="004C76BD" w:rsidP="001E22A8">
            <w:pPr>
              <w:widowControl w:val="0"/>
              <w:autoSpaceDE w:val="0"/>
              <w:rPr>
                <w:sz w:val="20"/>
                <w:szCs w:val="20"/>
              </w:rPr>
            </w:pPr>
            <w:r w:rsidRPr="00790DA5">
              <w:rPr>
                <w:sz w:val="20"/>
                <w:szCs w:val="20"/>
              </w:rPr>
              <w:t>Repérer et produire des angles droits à l'aide d’un gabarit, d'une équerre.</w:t>
            </w:r>
          </w:p>
          <w:p w14:paraId="3E20D226" w14:textId="77777777" w:rsidR="004C76BD" w:rsidRPr="00790DA5" w:rsidRDefault="004C76BD" w:rsidP="001E22A8">
            <w:pPr>
              <w:widowControl w:val="0"/>
              <w:autoSpaceDE w:val="0"/>
              <w:rPr>
                <w:sz w:val="20"/>
                <w:szCs w:val="20"/>
              </w:rPr>
            </w:pPr>
          </w:p>
          <w:p w14:paraId="0C2AD905" w14:textId="77777777" w:rsidR="004C76BD" w:rsidRPr="00790DA5" w:rsidRDefault="004C76BD" w:rsidP="001E22A8">
            <w:pPr>
              <w:widowControl w:val="0"/>
              <w:autoSpaceDE w:val="0"/>
              <w:rPr>
                <w:sz w:val="20"/>
                <w:szCs w:val="20"/>
              </w:rPr>
            </w:pPr>
            <w:r w:rsidRPr="00790DA5">
              <w:rPr>
                <w:sz w:val="20"/>
                <w:szCs w:val="20"/>
              </w:rPr>
              <w:t>Reporter une longueur sur une droite déjà tracée à l’aide d’une bande de papier, d’un compas.</w:t>
            </w:r>
          </w:p>
          <w:p w14:paraId="62D446CB" w14:textId="77777777" w:rsidR="004C76BD" w:rsidRPr="00790DA5" w:rsidRDefault="004C76BD" w:rsidP="001E22A8">
            <w:pPr>
              <w:widowControl w:val="0"/>
              <w:autoSpaceDE w:val="0"/>
              <w:rPr>
                <w:sz w:val="20"/>
                <w:szCs w:val="20"/>
              </w:rPr>
            </w:pPr>
            <w:r w:rsidRPr="00790DA5">
              <w:rPr>
                <w:sz w:val="20"/>
                <w:szCs w:val="20"/>
              </w:rPr>
              <w:t>Compléter un segment à partir d’une extrémité et de son milieu.</w:t>
            </w:r>
          </w:p>
          <w:p w14:paraId="04ACB982" w14:textId="77777777" w:rsidR="004C76BD" w:rsidRPr="00790DA5" w:rsidRDefault="004C76BD" w:rsidP="001E22A8">
            <w:pPr>
              <w:widowControl w:val="0"/>
              <w:numPr>
                <w:ins w:id="8" w:author="Unknown" w:date="2015-01-15T11:57:00Z"/>
              </w:numPr>
              <w:autoSpaceDE w:val="0"/>
              <w:rPr>
                <w:sz w:val="20"/>
                <w:szCs w:val="20"/>
              </w:rPr>
            </w:pPr>
          </w:p>
          <w:p w14:paraId="715568F2" w14:textId="77777777" w:rsidR="004C76BD" w:rsidRPr="0043552B" w:rsidRDefault="004C76BD" w:rsidP="001E22A8">
            <w:pPr>
              <w:rPr>
                <w:rFonts w:cs="TimesNewRomanPSMT"/>
              </w:rPr>
            </w:pPr>
            <w:r w:rsidRPr="00790DA5">
              <w:rPr>
                <w:sz w:val="20"/>
                <w:szCs w:val="20"/>
              </w:rPr>
              <w:t>Reconnaître si une figure présente un axe de symétrie. Compléter une figure pour qu'elle soit symétrique par rapport à un axe donné.</w:t>
            </w:r>
          </w:p>
        </w:tc>
        <w:tc>
          <w:tcPr>
            <w:tcW w:w="3152" w:type="dxa"/>
            <w:vMerge/>
          </w:tcPr>
          <w:p w14:paraId="74A7F902" w14:textId="77777777" w:rsidR="004C76BD" w:rsidRPr="00E75E59" w:rsidRDefault="004C76BD" w:rsidP="001E22A8">
            <w:pPr>
              <w:widowControl w:val="0"/>
              <w:autoSpaceDE w:val="0"/>
            </w:pPr>
          </w:p>
        </w:tc>
        <w:tc>
          <w:tcPr>
            <w:tcW w:w="3639" w:type="dxa"/>
            <w:vMerge/>
          </w:tcPr>
          <w:p w14:paraId="6B08AD8C" w14:textId="77777777" w:rsidR="004C76BD" w:rsidRPr="00E75E59" w:rsidRDefault="004C76BD" w:rsidP="001E22A8"/>
        </w:tc>
      </w:tr>
    </w:tbl>
    <w:p w14:paraId="02A5E46E" w14:textId="77777777" w:rsidR="004C76BD" w:rsidRPr="00E75E59" w:rsidRDefault="004C76BD" w:rsidP="001E22A8">
      <w:pPr>
        <w:rPr>
          <w:vanish/>
        </w:rPr>
      </w:pPr>
    </w:p>
    <w:tbl>
      <w:tblPr>
        <w:tblW w:w="4963" w:type="pct"/>
        <w:tblInd w:w="-10" w:type="dxa"/>
        <w:tblLook w:val="0000" w:firstRow="0" w:lastRow="0" w:firstColumn="0" w:lastColumn="0" w:noHBand="0" w:noVBand="0"/>
      </w:tblPr>
      <w:tblGrid>
        <w:gridCol w:w="9783"/>
      </w:tblGrid>
      <w:tr w:rsidR="004C76BD" w:rsidRPr="007776E3" w14:paraId="437BB796" w14:textId="77777777">
        <w:trPr>
          <w:trHeight w:val="948"/>
        </w:trPr>
        <w:tc>
          <w:tcPr>
            <w:tcW w:w="9783" w:type="dxa"/>
            <w:tcBorders>
              <w:top w:val="single" w:sz="4" w:space="0" w:color="000000"/>
              <w:left w:val="single" w:sz="4" w:space="0" w:color="000000"/>
              <w:bottom w:val="single" w:sz="4" w:space="0" w:color="000000"/>
              <w:right w:val="single" w:sz="4" w:space="0" w:color="000000"/>
            </w:tcBorders>
          </w:tcPr>
          <w:p w14:paraId="313907DC" w14:textId="77777777" w:rsidR="004C76BD" w:rsidRPr="007776E3" w:rsidRDefault="004C76BD">
            <w:pPr>
              <w:snapToGrid w:val="0"/>
              <w:rPr>
                <w:b/>
              </w:rPr>
            </w:pPr>
            <w:r w:rsidRPr="007776E3">
              <w:rPr>
                <w:b/>
                <w:sz w:val="22"/>
              </w:rPr>
              <w:t>Repères de progressivité</w:t>
            </w:r>
          </w:p>
          <w:p w14:paraId="73EF49BB" w14:textId="77777777" w:rsidR="004C76BD" w:rsidRPr="007E47FD" w:rsidRDefault="004C76BD">
            <w:pPr>
              <w:tabs>
                <w:tab w:val="left" w:pos="252"/>
              </w:tabs>
              <w:rPr>
                <w:i/>
                <w:iCs/>
                <w:sz w:val="20"/>
                <w:szCs w:val="20"/>
              </w:rPr>
            </w:pPr>
            <w:r w:rsidRPr="007E47FD">
              <w:rPr>
                <w:i/>
                <w:iCs/>
                <w:sz w:val="20"/>
                <w:szCs w:val="20"/>
              </w:rPr>
              <w:t>Se repérer et se déplacer dans l'espace</w:t>
            </w:r>
          </w:p>
          <w:p w14:paraId="3DEC6E5D" w14:textId="77777777" w:rsidR="004C76BD" w:rsidRPr="007E47FD" w:rsidRDefault="004C76BD" w:rsidP="001E22A8">
            <w:pPr>
              <w:numPr>
                <w:ilvl w:val="0"/>
                <w:numId w:val="1"/>
              </w:numPr>
              <w:tabs>
                <w:tab w:val="clear" w:pos="0"/>
                <w:tab w:val="num" w:pos="-360"/>
                <w:tab w:val="left" w:pos="252"/>
              </w:tabs>
              <w:suppressAutoHyphens/>
              <w:ind w:left="360"/>
              <w:rPr>
                <w:sz w:val="20"/>
                <w:szCs w:val="20"/>
              </w:rPr>
            </w:pPr>
            <w:r w:rsidRPr="007E47FD">
              <w:rPr>
                <w:sz w:val="20"/>
                <w:szCs w:val="20"/>
              </w:rPr>
              <w:t>Au CP, la représentation des lieux et le codage des déplacements se situent dans la classe ou dans l’école, au CE1 dans l’école ou le quartier proche, au CE2 dans un quartier étendu ou le village.</w:t>
            </w:r>
          </w:p>
          <w:p w14:paraId="3252C120" w14:textId="77777777" w:rsidR="004C76BD" w:rsidRPr="007E47FD" w:rsidRDefault="004C76BD" w:rsidP="001E22A8">
            <w:pPr>
              <w:numPr>
                <w:ilvl w:val="0"/>
                <w:numId w:val="1"/>
              </w:numPr>
              <w:tabs>
                <w:tab w:val="clear" w:pos="0"/>
                <w:tab w:val="num" w:pos="-360"/>
                <w:tab w:val="left" w:pos="252"/>
              </w:tabs>
              <w:suppressAutoHyphens/>
              <w:ind w:left="360"/>
              <w:rPr>
                <w:sz w:val="20"/>
                <w:szCs w:val="20"/>
              </w:rPr>
            </w:pPr>
            <w:r w:rsidRPr="007E47FD">
              <w:rPr>
                <w:sz w:val="20"/>
                <w:szCs w:val="20"/>
              </w:rPr>
              <w:t xml:space="preserve">Dès le CE1, </w:t>
            </w:r>
            <w:r>
              <w:rPr>
                <w:sz w:val="20"/>
                <w:szCs w:val="20"/>
              </w:rPr>
              <w:t>les élèves</w:t>
            </w:r>
            <w:r w:rsidRPr="007E47FD">
              <w:rPr>
                <w:sz w:val="20"/>
                <w:szCs w:val="20"/>
              </w:rPr>
              <w:t xml:space="preserve"> peuvent </w:t>
            </w:r>
            <w:r w:rsidRPr="00492FFB">
              <w:rPr>
                <w:color w:val="548DD4"/>
                <w:sz w:val="20"/>
                <w:szCs w:val="20"/>
              </w:rPr>
              <w:t>coder des déplacements</w:t>
            </w:r>
            <w:r w:rsidRPr="007E47FD">
              <w:rPr>
                <w:sz w:val="20"/>
                <w:szCs w:val="20"/>
              </w:rPr>
              <w:t xml:space="preserve"> </w:t>
            </w:r>
            <w:r>
              <w:rPr>
                <w:sz w:val="20"/>
                <w:szCs w:val="20"/>
              </w:rPr>
              <w:t xml:space="preserve">à l’aide </w:t>
            </w:r>
            <w:r w:rsidRPr="007E47FD">
              <w:rPr>
                <w:sz w:val="20"/>
                <w:szCs w:val="20"/>
              </w:rPr>
              <w:t xml:space="preserve">d’un </w:t>
            </w:r>
            <w:r w:rsidRPr="00492FFB">
              <w:rPr>
                <w:color w:val="548DD4"/>
                <w:sz w:val="20"/>
                <w:szCs w:val="20"/>
              </w:rPr>
              <w:t>logiciel de programmation adapté</w:t>
            </w:r>
            <w:r w:rsidRPr="007E47FD">
              <w:rPr>
                <w:sz w:val="20"/>
                <w:szCs w:val="20"/>
              </w:rPr>
              <w:t xml:space="preserve">, </w:t>
            </w:r>
            <w:r>
              <w:rPr>
                <w:sz w:val="20"/>
                <w:szCs w:val="20"/>
              </w:rPr>
              <w:t xml:space="preserve">ce </w:t>
            </w:r>
            <w:r w:rsidRPr="007E47FD">
              <w:rPr>
                <w:sz w:val="20"/>
                <w:szCs w:val="20"/>
              </w:rPr>
              <w:t xml:space="preserve">qui les amènera en fin de CE2 à la compréhension, et la production </w:t>
            </w:r>
            <w:r w:rsidRPr="0093764C">
              <w:rPr>
                <w:color w:val="0070C0"/>
                <w:sz w:val="20"/>
                <w:szCs w:val="20"/>
              </w:rPr>
              <w:t>d’algorithmes simples</w:t>
            </w:r>
            <w:r w:rsidRPr="007E47FD">
              <w:rPr>
                <w:sz w:val="20"/>
                <w:szCs w:val="20"/>
              </w:rPr>
              <w:t>.</w:t>
            </w:r>
          </w:p>
          <w:p w14:paraId="2BC7AC36" w14:textId="77777777" w:rsidR="004C76BD" w:rsidRPr="007E47FD" w:rsidRDefault="004C76BD">
            <w:pPr>
              <w:tabs>
                <w:tab w:val="left" w:pos="252"/>
              </w:tabs>
              <w:rPr>
                <w:sz w:val="20"/>
                <w:szCs w:val="20"/>
              </w:rPr>
            </w:pPr>
            <w:r w:rsidRPr="007E47FD">
              <w:rPr>
                <w:i/>
                <w:iCs/>
                <w:sz w:val="20"/>
                <w:szCs w:val="20"/>
              </w:rPr>
              <w:t>Objets de l'espace</w:t>
            </w:r>
          </w:p>
          <w:p w14:paraId="26266750" w14:textId="77777777" w:rsidR="004C76BD" w:rsidRPr="007E47FD" w:rsidRDefault="004C76BD" w:rsidP="001E22A8">
            <w:pPr>
              <w:numPr>
                <w:ilvl w:val="0"/>
                <w:numId w:val="1"/>
              </w:numPr>
              <w:tabs>
                <w:tab w:val="clear" w:pos="0"/>
                <w:tab w:val="num" w:pos="-360"/>
                <w:tab w:val="left" w:pos="252"/>
              </w:tabs>
              <w:suppressAutoHyphens/>
              <w:ind w:left="360"/>
              <w:rPr>
                <w:sz w:val="20"/>
                <w:szCs w:val="20"/>
              </w:rPr>
            </w:pPr>
            <w:r w:rsidRPr="007E47FD">
              <w:rPr>
                <w:sz w:val="20"/>
                <w:szCs w:val="20"/>
              </w:rPr>
              <w:t xml:space="preserve">Dès le CP, les élèves apprennent à reconnaître, trier et nommer </w:t>
            </w:r>
            <w:r w:rsidRPr="0093764C">
              <w:rPr>
                <w:color w:val="0070C0"/>
                <w:sz w:val="20"/>
                <w:szCs w:val="20"/>
              </w:rPr>
              <w:t>des solides variés</w:t>
            </w:r>
            <w:r w:rsidRPr="007E47FD">
              <w:rPr>
                <w:sz w:val="20"/>
                <w:szCs w:val="20"/>
              </w:rPr>
              <w:t xml:space="preserve"> Le vocabulaire nécessaire </w:t>
            </w:r>
            <w:r>
              <w:rPr>
                <w:sz w:val="20"/>
                <w:szCs w:val="20"/>
              </w:rPr>
              <w:t xml:space="preserve">pour les décrire </w:t>
            </w:r>
            <w:r w:rsidRPr="007E47FD">
              <w:rPr>
                <w:sz w:val="20"/>
                <w:szCs w:val="20"/>
              </w:rPr>
              <w:t xml:space="preserve">est progressivement exigible (« face » au CP, « face » et « sommet » au CE1, « face », « sommet », et « arête » au CE2). </w:t>
            </w:r>
          </w:p>
          <w:p w14:paraId="2A563DC8" w14:textId="77777777" w:rsidR="004C76BD" w:rsidRPr="007E47FD" w:rsidRDefault="004C76BD" w:rsidP="001E22A8">
            <w:pPr>
              <w:numPr>
                <w:ilvl w:val="0"/>
                <w:numId w:val="1"/>
              </w:numPr>
              <w:tabs>
                <w:tab w:val="clear" w:pos="0"/>
                <w:tab w:val="num" w:pos="-360"/>
                <w:tab w:val="left" w:pos="252"/>
              </w:tabs>
              <w:suppressAutoHyphens/>
              <w:ind w:left="360"/>
              <w:rPr>
                <w:sz w:val="20"/>
                <w:szCs w:val="20"/>
              </w:rPr>
            </w:pPr>
            <w:r w:rsidRPr="007E47FD">
              <w:rPr>
                <w:sz w:val="20"/>
                <w:szCs w:val="20"/>
              </w:rPr>
              <w:t xml:space="preserve">Ils apprennent à partir du CE1 à construire un cube </w:t>
            </w:r>
            <w:r w:rsidRPr="0093764C">
              <w:rPr>
                <w:color w:val="0070C0"/>
                <w:sz w:val="20"/>
                <w:szCs w:val="20"/>
              </w:rPr>
              <w:t>avec des carrés ou avec des tiges</w:t>
            </w:r>
            <w:r w:rsidRPr="007E47FD">
              <w:rPr>
                <w:sz w:val="20"/>
                <w:szCs w:val="20"/>
              </w:rPr>
              <w:t xml:space="preserve"> que l'on peut assembler. Au CE2, ils </w:t>
            </w:r>
            <w:r w:rsidRPr="0093764C">
              <w:rPr>
                <w:color w:val="0070C0"/>
                <w:sz w:val="20"/>
                <w:szCs w:val="20"/>
              </w:rPr>
              <w:t>approchent la notion de patron du cube</w:t>
            </w:r>
            <w:r w:rsidRPr="007E47FD">
              <w:rPr>
                <w:sz w:val="20"/>
                <w:szCs w:val="20"/>
              </w:rPr>
              <w:t xml:space="preserve">. </w:t>
            </w:r>
            <w:r w:rsidRPr="007E47FD">
              <w:rPr>
                <w:b/>
                <w:sz w:val="20"/>
                <w:szCs w:val="20"/>
              </w:rPr>
              <w:t>La discussion sur l’agencement des faces d’un patron relève du cycle 3.</w:t>
            </w:r>
          </w:p>
          <w:p w14:paraId="498CF3B4" w14:textId="77777777" w:rsidR="004C76BD" w:rsidRPr="007E47FD" w:rsidRDefault="004C76BD">
            <w:pPr>
              <w:tabs>
                <w:tab w:val="left" w:pos="252"/>
              </w:tabs>
              <w:rPr>
                <w:i/>
                <w:iCs/>
                <w:sz w:val="20"/>
                <w:szCs w:val="20"/>
              </w:rPr>
            </w:pPr>
            <w:r w:rsidRPr="007E47FD">
              <w:rPr>
                <w:i/>
                <w:iCs/>
                <w:sz w:val="20"/>
                <w:szCs w:val="20"/>
              </w:rPr>
              <w:t>Géométrie plane</w:t>
            </w:r>
          </w:p>
          <w:p w14:paraId="3F6E1642" w14:textId="77777777" w:rsidR="004C76BD" w:rsidRPr="007E47FD" w:rsidRDefault="004C76BD" w:rsidP="001E22A8">
            <w:pPr>
              <w:numPr>
                <w:ilvl w:val="0"/>
                <w:numId w:val="1"/>
              </w:numPr>
              <w:tabs>
                <w:tab w:val="clear" w:pos="0"/>
                <w:tab w:val="num" w:pos="-360"/>
                <w:tab w:val="left" w:pos="252"/>
              </w:tabs>
              <w:suppressAutoHyphens/>
              <w:ind w:left="360"/>
              <w:rPr>
                <w:sz w:val="20"/>
                <w:szCs w:val="20"/>
              </w:rPr>
            </w:pPr>
            <w:r w:rsidRPr="007E47FD">
              <w:rPr>
                <w:sz w:val="20"/>
                <w:szCs w:val="20"/>
              </w:rPr>
              <w:t>Les propriétés géométriques sont engagées progressivement dans la reproduction et la description de figures (alignement, report de longueur sur une droite et égalités de longueur au CP, angle droit  au CE1, perpendicularité, parallélisme</w:t>
            </w:r>
            <w:r>
              <w:rPr>
                <w:sz w:val="20"/>
                <w:szCs w:val="20"/>
              </w:rPr>
              <w:t xml:space="preserve"> pour les côtés du rectangle ou du carré</w:t>
            </w:r>
            <w:r w:rsidRPr="007E47FD">
              <w:rPr>
                <w:sz w:val="20"/>
                <w:szCs w:val="20"/>
              </w:rPr>
              <w:t xml:space="preserve"> au CE2).</w:t>
            </w:r>
            <w:r>
              <w:rPr>
                <w:sz w:val="20"/>
                <w:szCs w:val="20"/>
              </w:rPr>
              <w:t xml:space="preserve"> Les notions de droites perpendiculaires ou parallèles hors de ce contexte relèvent du cycle 3.</w:t>
            </w:r>
          </w:p>
          <w:p w14:paraId="7D58C1F5" w14:textId="77777777" w:rsidR="004C76BD" w:rsidRPr="007E47FD" w:rsidRDefault="004C76BD" w:rsidP="001E22A8">
            <w:pPr>
              <w:numPr>
                <w:ilvl w:val="0"/>
                <w:numId w:val="1"/>
              </w:numPr>
              <w:tabs>
                <w:tab w:val="clear" w:pos="0"/>
                <w:tab w:val="num" w:pos="-360"/>
                <w:tab w:val="left" w:pos="252"/>
              </w:tabs>
              <w:suppressAutoHyphens/>
              <w:ind w:left="360"/>
              <w:rPr>
                <w:sz w:val="20"/>
                <w:szCs w:val="20"/>
              </w:rPr>
            </w:pPr>
            <w:r w:rsidRPr="007E47FD">
              <w:rPr>
                <w:sz w:val="20"/>
                <w:szCs w:val="20"/>
              </w:rPr>
              <w:t xml:space="preserve">L’utilisation des </w:t>
            </w:r>
            <w:r w:rsidRPr="0093764C">
              <w:rPr>
                <w:color w:val="0070C0"/>
                <w:sz w:val="20"/>
                <w:szCs w:val="20"/>
              </w:rPr>
              <w:t>instruments</w:t>
            </w:r>
            <w:r w:rsidRPr="007E47FD">
              <w:rPr>
                <w:sz w:val="20"/>
                <w:szCs w:val="20"/>
              </w:rPr>
              <w:t xml:space="preserve"> se fait graduellement : règle, outil de report de longueur (bande de papier ou de carton sur laquelle on peut écrire) dès le CP ; puis règle graduée, gabarit d’angle droit au CE1 ; enfin, équerre, compas pour tracer des cercles puis pour reporter des longueurs</w:t>
            </w:r>
            <w:r>
              <w:rPr>
                <w:sz w:val="20"/>
                <w:szCs w:val="20"/>
              </w:rPr>
              <w:t xml:space="preserve"> sur une droite déjà tracée</w:t>
            </w:r>
            <w:r w:rsidRPr="007E47FD">
              <w:rPr>
                <w:sz w:val="20"/>
                <w:szCs w:val="20"/>
              </w:rPr>
              <w:t>, au CE2.</w:t>
            </w:r>
          </w:p>
          <w:p w14:paraId="5115C7FE" w14:textId="77777777" w:rsidR="004C76BD" w:rsidRPr="007E47FD" w:rsidRDefault="004C76BD" w:rsidP="001E22A8">
            <w:pPr>
              <w:numPr>
                <w:ilvl w:val="0"/>
                <w:numId w:val="1"/>
              </w:numPr>
              <w:tabs>
                <w:tab w:val="clear" w:pos="0"/>
                <w:tab w:val="num" w:pos="-360"/>
                <w:tab w:val="left" w:pos="252"/>
              </w:tabs>
              <w:suppressAutoHyphens/>
              <w:ind w:left="360"/>
              <w:rPr>
                <w:rFonts w:cs="TimesNewRomanPSMT"/>
                <w:sz w:val="20"/>
                <w:szCs w:val="20"/>
              </w:rPr>
            </w:pPr>
            <w:r w:rsidRPr="007E47FD">
              <w:rPr>
                <w:sz w:val="20"/>
                <w:szCs w:val="20"/>
              </w:rPr>
              <w:t xml:space="preserve">L’initiation à </w:t>
            </w:r>
            <w:r>
              <w:rPr>
                <w:sz w:val="20"/>
                <w:szCs w:val="20"/>
              </w:rPr>
              <w:t>l’utilisation de</w:t>
            </w:r>
            <w:r w:rsidRPr="007E47FD">
              <w:rPr>
                <w:sz w:val="20"/>
                <w:szCs w:val="20"/>
              </w:rPr>
              <w:t xml:space="preserve"> logiciel</w:t>
            </w:r>
            <w:r>
              <w:rPr>
                <w:sz w:val="20"/>
                <w:szCs w:val="20"/>
              </w:rPr>
              <w:t>s</w:t>
            </w:r>
            <w:r w:rsidRPr="007E47FD">
              <w:rPr>
                <w:sz w:val="20"/>
                <w:szCs w:val="20"/>
              </w:rPr>
              <w:t xml:space="preserve"> de géométrie </w:t>
            </w:r>
            <w:r>
              <w:rPr>
                <w:sz w:val="20"/>
                <w:szCs w:val="20"/>
              </w:rPr>
              <w:t>permettant de produire ou déplacer des figures ou composantes de figures</w:t>
            </w:r>
            <w:r w:rsidRPr="007E47FD">
              <w:rPr>
                <w:sz w:val="20"/>
                <w:szCs w:val="20"/>
              </w:rPr>
              <w:t xml:space="preserve"> se fait graduellement, </w:t>
            </w:r>
            <w:r w:rsidRPr="007E47FD">
              <w:rPr>
                <w:rFonts w:cs="TimesNewRomanPSMT"/>
                <w:sz w:val="20"/>
                <w:szCs w:val="20"/>
              </w:rPr>
              <w:t>en lien avec l’ensemble des activités géométriques</w:t>
            </w:r>
            <w:r>
              <w:rPr>
                <w:rFonts w:cs="TimesNewRomanPSMT"/>
                <w:sz w:val="20"/>
                <w:szCs w:val="20"/>
              </w:rPr>
              <w:t xml:space="preserve"> et le développement des connaissances et compétences géométriques</w:t>
            </w:r>
            <w:r w:rsidRPr="007E47FD">
              <w:rPr>
                <w:rFonts w:cs="TimesNewRomanPSMT"/>
                <w:sz w:val="20"/>
                <w:szCs w:val="20"/>
              </w:rPr>
              <w:t>.</w:t>
            </w:r>
          </w:p>
          <w:p w14:paraId="4BA63C01" w14:textId="77777777" w:rsidR="004C76BD" w:rsidRPr="007E47FD" w:rsidRDefault="004C76BD" w:rsidP="001E22A8">
            <w:pPr>
              <w:rPr>
                <w:sz w:val="20"/>
                <w:szCs w:val="20"/>
              </w:rPr>
            </w:pPr>
          </w:p>
          <w:p w14:paraId="4358DF4F" w14:textId="77777777" w:rsidR="004C76BD" w:rsidRPr="00D85E5E" w:rsidRDefault="004C76BD" w:rsidP="001E22A8">
            <w:pPr>
              <w:rPr>
                <w:b/>
                <w:sz w:val="20"/>
                <w:szCs w:val="20"/>
              </w:rPr>
            </w:pPr>
            <w:r w:rsidRPr="00D85E5E">
              <w:rPr>
                <w:b/>
                <w:sz w:val="20"/>
                <w:szCs w:val="20"/>
              </w:rPr>
              <w:t>L’enseignant, peut, lors de la résolution de problèmes, aller au-delà des repères de progressivité identifiés dans chacune des classes (renvoi lien hypertexte).</w:t>
            </w:r>
            <w:r w:rsidRPr="00D85E5E">
              <w:rPr>
                <w:sz w:val="20"/>
                <w:szCs w:val="20"/>
              </w:rPr>
              <w:t xml:space="preserve"> </w:t>
            </w:r>
          </w:p>
        </w:tc>
      </w:tr>
      <w:tr w:rsidR="004C76BD" w:rsidRPr="007776E3" w14:paraId="745F0ABF" w14:textId="77777777">
        <w:trPr>
          <w:trHeight w:val="843"/>
        </w:trPr>
        <w:tc>
          <w:tcPr>
            <w:tcW w:w="9783" w:type="dxa"/>
            <w:tcBorders>
              <w:top w:val="single" w:sz="4" w:space="0" w:color="000000"/>
              <w:left w:val="single" w:sz="4" w:space="0" w:color="000000"/>
              <w:bottom w:val="single" w:sz="4" w:space="0" w:color="000000"/>
              <w:right w:val="single" w:sz="4" w:space="0" w:color="000000"/>
            </w:tcBorders>
          </w:tcPr>
          <w:p w14:paraId="7C3EBFD1" w14:textId="77777777" w:rsidR="004C76BD" w:rsidRPr="007776E3" w:rsidRDefault="004C76BD">
            <w:pPr>
              <w:snapToGrid w:val="0"/>
              <w:rPr>
                <w:b/>
              </w:rPr>
            </w:pPr>
            <w:r>
              <w:rPr>
                <w:b/>
                <w:sz w:val="22"/>
              </w:rPr>
              <w:t>Lien avec les autres domaines mathématiques et c</w:t>
            </w:r>
            <w:r w:rsidRPr="007776E3">
              <w:rPr>
                <w:b/>
                <w:sz w:val="22"/>
              </w:rPr>
              <w:t>roisements interdisciplinaires</w:t>
            </w:r>
          </w:p>
          <w:p w14:paraId="0E51BC53" w14:textId="77777777" w:rsidR="004C76BD" w:rsidRPr="007E47FD" w:rsidRDefault="004C76BD" w:rsidP="001E22A8">
            <w:pPr>
              <w:rPr>
                <w:sz w:val="20"/>
                <w:szCs w:val="20"/>
              </w:rPr>
            </w:pPr>
            <w:r w:rsidRPr="007E47FD">
              <w:rPr>
                <w:sz w:val="20"/>
                <w:szCs w:val="20"/>
              </w:rPr>
              <w:t xml:space="preserve">Les activités géométriques mobilisent et renforcent les connaissances sur la longueur en lien avec le domaine grandeurs et mesure. </w:t>
            </w:r>
          </w:p>
          <w:p w14:paraId="70B27851" w14:textId="77777777" w:rsidR="004C76BD" w:rsidRPr="007E47FD" w:rsidRDefault="004C76BD" w:rsidP="001E22A8">
            <w:pPr>
              <w:numPr>
                <w:ins w:id="9" w:author="Unknown" w:date="2015-01-15T12:12:00Z"/>
              </w:numPr>
              <w:rPr>
                <w:sz w:val="20"/>
                <w:szCs w:val="20"/>
              </w:rPr>
            </w:pPr>
            <w:r w:rsidRPr="007E47FD">
              <w:rPr>
                <w:sz w:val="20"/>
                <w:szCs w:val="20"/>
              </w:rPr>
              <w:t>Le travail sur les solides, les figures géométriques et les relations spatiales peut se développer en lien avec les arts plastiques et la technologie.</w:t>
            </w:r>
          </w:p>
          <w:p w14:paraId="09BEB629" w14:textId="77777777" w:rsidR="004C76BD" w:rsidRPr="007776E3" w:rsidRDefault="004C76BD" w:rsidP="001E22A8">
            <w:r w:rsidRPr="0093764C">
              <w:rPr>
                <w:sz w:val="20"/>
                <w:szCs w:val="20"/>
              </w:rPr>
              <w:t xml:space="preserve">Le travail sur l’espace se fait en forte interrelation avec </w:t>
            </w:r>
            <w:r>
              <w:rPr>
                <w:sz w:val="20"/>
                <w:szCs w:val="20"/>
              </w:rPr>
              <w:t>« Questionner le monde »</w:t>
            </w:r>
            <w:r w:rsidRPr="0093764C">
              <w:rPr>
                <w:sz w:val="20"/>
                <w:szCs w:val="20"/>
              </w:rPr>
              <w:t xml:space="preserve"> et</w:t>
            </w:r>
            <w:r w:rsidRPr="007E47FD">
              <w:rPr>
                <w:sz w:val="20"/>
                <w:szCs w:val="20"/>
              </w:rPr>
              <w:t xml:space="preserve"> l’éducation physique et sportive.</w:t>
            </w:r>
          </w:p>
        </w:tc>
      </w:tr>
    </w:tbl>
    <w:p w14:paraId="7D2C4901" w14:textId="77777777" w:rsidR="004C76BD" w:rsidRDefault="004C76BD"/>
    <w:p w14:paraId="26F9A2E0" w14:textId="77777777" w:rsidR="004C76BD" w:rsidRPr="00D06490" w:rsidRDefault="004C76BD">
      <w:r>
        <w:t xml:space="preserve"> </w:t>
      </w:r>
    </w:p>
    <w:sectPr w:rsidR="004C76BD" w:rsidRPr="00D06490" w:rsidSect="001E22A8">
      <w:pgSz w:w="11900" w:h="16840"/>
      <w:pgMar w:top="1417" w:right="843" w:bottom="1417" w:left="1417"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2A66EA44"/>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88EA0FEE"/>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B608F9B8"/>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E68E6BB0"/>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931C375A"/>
    <w:lvl w:ilvl="0">
      <w:start w:val="1"/>
      <w:numFmt w:val="decimal"/>
      <w:lvlText w:val="%1."/>
      <w:lvlJc w:val="left"/>
      <w:pPr>
        <w:tabs>
          <w:tab w:val="num" w:pos="643"/>
        </w:tabs>
        <w:ind w:left="643" w:hanging="360"/>
      </w:pPr>
      <w:rPr>
        <w:rFonts w:cs="Times New Roman"/>
      </w:rPr>
    </w:lvl>
  </w:abstractNum>
  <w:abstractNum w:abstractNumId="5">
    <w:nsid w:val="FFFFFF80"/>
    <w:multiLevelType w:val="singleLevel"/>
    <w:tmpl w:val="D34E113E"/>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7CDC9274"/>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99606F1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0E1EEF64"/>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E846492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A2E2535A"/>
    <w:lvl w:ilvl="0">
      <w:start w:val="1"/>
      <w:numFmt w:val="bullet"/>
      <w:lvlText w:val=""/>
      <w:lvlJc w:val="left"/>
      <w:pPr>
        <w:tabs>
          <w:tab w:val="num" w:pos="360"/>
        </w:tabs>
        <w:ind w:left="360" w:hanging="360"/>
      </w:pPr>
      <w:rPr>
        <w:rFonts w:ascii="Symbol" w:hAnsi="Symbol" w:hint="default"/>
      </w:rPr>
    </w:lvl>
  </w:abstractNum>
  <w:abstractNum w:abstractNumId="11">
    <w:nsid w:val="00000001"/>
    <w:multiLevelType w:val="singleLevel"/>
    <w:tmpl w:val="00000001"/>
    <w:name w:val="WW8Num1"/>
    <w:lvl w:ilvl="0">
      <w:start w:val="1"/>
      <w:numFmt w:val="bullet"/>
      <w:lvlText w:val=""/>
      <w:lvlJc w:val="left"/>
      <w:pPr>
        <w:tabs>
          <w:tab w:val="num" w:pos="0"/>
        </w:tabs>
        <w:ind w:left="720" w:hanging="360"/>
      </w:pPr>
      <w:rPr>
        <w:rFonts w:ascii="Symbol" w:hAnsi="Symbol"/>
      </w:rPr>
    </w:lvl>
  </w:abstractNum>
  <w:abstractNum w:abstractNumId="12">
    <w:nsid w:val="37A459BB"/>
    <w:multiLevelType w:val="hybridMultilevel"/>
    <w:tmpl w:val="2AD80028"/>
    <w:lvl w:ilvl="0" w:tplc="50B250FE">
      <w:start w:val="1"/>
      <w:numFmt w:val="bullet"/>
      <w:lvlText w:val="-"/>
      <w:lvlJc w:val="left"/>
      <w:pPr>
        <w:tabs>
          <w:tab w:val="num" w:pos="1247"/>
        </w:tabs>
        <w:ind w:left="1247" w:hanging="170"/>
      </w:pPr>
      <w:rPr>
        <w:rFonts w:ascii="Times New Roman" w:hAnsi="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0"/>
  </w:num>
  <w:num w:numId="4">
    <w:abstractNumId w:val="9"/>
  </w:num>
  <w:num w:numId="5">
    <w:abstractNumId w:val="4"/>
  </w:num>
  <w:num w:numId="6">
    <w:abstractNumId w:val="3"/>
  </w:num>
  <w:num w:numId="7">
    <w:abstractNumId w:val="2"/>
  </w:num>
  <w:num w:numId="8">
    <w:abstractNumId w:val="1"/>
  </w:num>
  <w:num w:numId="9">
    <w:abstractNumId w:val="10"/>
  </w:num>
  <w:num w:numId="10">
    <w:abstractNumId w:val="8"/>
  </w:num>
  <w:num w:numId="11">
    <w:abstractNumId w:val="7"/>
  </w:num>
  <w:num w:numId="12">
    <w:abstractNumId w:val="6"/>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97"/>
  <w:embedSystemFonts/>
  <w:proofState w:spelling="clean" w:grammar="clean"/>
  <w:defaultTabStop w:val="708"/>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542F"/>
    <w:rsid w:val="000401D3"/>
    <w:rsid w:val="00060B12"/>
    <w:rsid w:val="001A3C3F"/>
    <w:rsid w:val="001C6FEC"/>
    <w:rsid w:val="001E22A8"/>
    <w:rsid w:val="001F6B22"/>
    <w:rsid w:val="002A7526"/>
    <w:rsid w:val="0030432C"/>
    <w:rsid w:val="003149AE"/>
    <w:rsid w:val="003413BD"/>
    <w:rsid w:val="00351F1F"/>
    <w:rsid w:val="003B5D58"/>
    <w:rsid w:val="003E6D92"/>
    <w:rsid w:val="003F792F"/>
    <w:rsid w:val="0040242A"/>
    <w:rsid w:val="0043552B"/>
    <w:rsid w:val="00454107"/>
    <w:rsid w:val="004862A2"/>
    <w:rsid w:val="00492F21"/>
    <w:rsid w:val="00492FFB"/>
    <w:rsid w:val="004C76BD"/>
    <w:rsid w:val="004D4527"/>
    <w:rsid w:val="004D4936"/>
    <w:rsid w:val="00502C86"/>
    <w:rsid w:val="005048AC"/>
    <w:rsid w:val="00517F03"/>
    <w:rsid w:val="00650D5D"/>
    <w:rsid w:val="00651ECA"/>
    <w:rsid w:val="006575F2"/>
    <w:rsid w:val="006B5AE0"/>
    <w:rsid w:val="006D772D"/>
    <w:rsid w:val="007776E3"/>
    <w:rsid w:val="00790DA5"/>
    <w:rsid w:val="007923E3"/>
    <w:rsid w:val="007A71F3"/>
    <w:rsid w:val="007E47FD"/>
    <w:rsid w:val="00802572"/>
    <w:rsid w:val="00805ECC"/>
    <w:rsid w:val="00863264"/>
    <w:rsid w:val="008F3C15"/>
    <w:rsid w:val="008F678D"/>
    <w:rsid w:val="009035AE"/>
    <w:rsid w:val="0091692E"/>
    <w:rsid w:val="0093764C"/>
    <w:rsid w:val="00956B3E"/>
    <w:rsid w:val="009A153B"/>
    <w:rsid w:val="009E68B3"/>
    <w:rsid w:val="00A42857"/>
    <w:rsid w:val="00A764D9"/>
    <w:rsid w:val="00A86EB8"/>
    <w:rsid w:val="00AB263F"/>
    <w:rsid w:val="00AC72A6"/>
    <w:rsid w:val="00AD716E"/>
    <w:rsid w:val="00B1624F"/>
    <w:rsid w:val="00BC4165"/>
    <w:rsid w:val="00C562B5"/>
    <w:rsid w:val="00C60C0A"/>
    <w:rsid w:val="00C84084"/>
    <w:rsid w:val="00C854E3"/>
    <w:rsid w:val="00C87DAF"/>
    <w:rsid w:val="00D06490"/>
    <w:rsid w:val="00D1299D"/>
    <w:rsid w:val="00D1542F"/>
    <w:rsid w:val="00D17074"/>
    <w:rsid w:val="00D85E5E"/>
    <w:rsid w:val="00DE0876"/>
    <w:rsid w:val="00E2746B"/>
    <w:rsid w:val="00E2774B"/>
    <w:rsid w:val="00E446CA"/>
    <w:rsid w:val="00E74510"/>
    <w:rsid w:val="00E75E59"/>
    <w:rsid w:val="00EF023B"/>
    <w:rsid w:val="00F04533"/>
    <w:rsid w:val="00F15CF0"/>
    <w:rsid w:val="00F432C5"/>
    <w:rsid w:val="00F527FC"/>
    <w:rsid w:val="00F93BDE"/>
    <w:rsid w:val="00FB74B3"/>
    <w:rsid w:val="00FD1E2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4B4BE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C5"/>
    <w:rPr>
      <w:sz w:val="24"/>
      <w:szCs w:val="24"/>
    </w:rPr>
  </w:style>
  <w:style w:type="paragraph" w:styleId="Titre1">
    <w:name w:val="heading 1"/>
    <w:basedOn w:val="Normal"/>
    <w:next w:val="Normal"/>
    <w:link w:val="Titre1Car"/>
    <w:uiPriority w:val="99"/>
    <w:qFormat/>
    <w:rsid w:val="00E446CA"/>
    <w:pPr>
      <w:keepNext/>
      <w:keepLines/>
      <w:spacing w:before="480"/>
      <w:outlineLvl w:val="0"/>
    </w:pPr>
    <w:rPr>
      <w:rFonts w:ascii="Calibri" w:eastAsia="MS ????" w:hAnsi="Calibri"/>
      <w:b/>
      <w:bCs/>
      <w:color w:val="345A8A"/>
      <w:sz w:val="32"/>
      <w:szCs w:val="32"/>
    </w:rPr>
  </w:style>
  <w:style w:type="paragraph" w:styleId="Titre2">
    <w:name w:val="heading 2"/>
    <w:basedOn w:val="Normal"/>
    <w:next w:val="Normal"/>
    <w:link w:val="Titre2Car"/>
    <w:uiPriority w:val="99"/>
    <w:qFormat/>
    <w:rsid w:val="00956B3E"/>
    <w:pPr>
      <w:keepNext/>
      <w:keepLines/>
      <w:spacing w:before="200"/>
      <w:outlineLvl w:val="1"/>
    </w:pPr>
    <w:rPr>
      <w:rFonts w:ascii="Calibri" w:eastAsia="MS ????" w:hAnsi="Calibri"/>
      <w:b/>
      <w:bCs/>
      <w:color w:val="4F81BD"/>
      <w:sz w:val="26"/>
      <w:szCs w:val="26"/>
    </w:rPr>
  </w:style>
  <w:style w:type="paragraph" w:styleId="Titre3">
    <w:name w:val="heading 3"/>
    <w:basedOn w:val="Normal"/>
    <w:next w:val="Normal"/>
    <w:link w:val="Titre3Car"/>
    <w:uiPriority w:val="99"/>
    <w:qFormat/>
    <w:pPr>
      <w:widowControl w:val="0"/>
      <w:autoSpaceDE w:val="0"/>
      <w:autoSpaceDN w:val="0"/>
      <w:adjustRightInd w:val="0"/>
      <w:ind w:left="945" w:hanging="225"/>
      <w:outlineLvl w:val="2"/>
    </w:pPr>
    <w:rPr>
      <w:rFonts w:ascii="Arial" w:hAnsi="Arial"/>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E446CA"/>
    <w:rPr>
      <w:rFonts w:ascii="Calibri" w:eastAsia="MS ????" w:hAnsi="Calibri" w:cs="Times New Roman"/>
      <w:b/>
      <w:bCs/>
      <w:color w:val="345A8A"/>
      <w:sz w:val="32"/>
      <w:szCs w:val="32"/>
    </w:rPr>
  </w:style>
  <w:style w:type="character" w:customStyle="1" w:styleId="Titre2Car">
    <w:name w:val="Titre 2 Car"/>
    <w:basedOn w:val="Policepardfaut"/>
    <w:link w:val="Titre2"/>
    <w:uiPriority w:val="99"/>
    <w:locked/>
    <w:rsid w:val="00956B3E"/>
    <w:rPr>
      <w:rFonts w:ascii="Calibri" w:eastAsia="MS ????" w:hAnsi="Calibri" w:cs="Times New Roman"/>
      <w:b/>
      <w:bCs/>
      <w:color w:val="4F81BD"/>
      <w:sz w:val="26"/>
      <w:szCs w:val="26"/>
    </w:rPr>
  </w:style>
  <w:style w:type="character" w:customStyle="1" w:styleId="Titre3Car">
    <w:name w:val="Titre 3 Car"/>
    <w:basedOn w:val="Policepardfaut"/>
    <w:link w:val="Titre3"/>
    <w:uiPriority w:val="9"/>
    <w:semiHidden/>
    <w:rsid w:val="00F453B5"/>
    <w:rPr>
      <w:rFonts w:asciiTheme="majorHAnsi" w:eastAsiaTheme="majorEastAsia" w:hAnsiTheme="majorHAnsi" w:cstheme="majorBidi"/>
      <w:b/>
      <w:bCs/>
      <w:sz w:val="26"/>
      <w:szCs w:val="26"/>
    </w:rPr>
  </w:style>
  <w:style w:type="table" w:styleId="Grille">
    <w:name w:val="Table Grid"/>
    <w:basedOn w:val="Tableau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
    <w:uiPriority w:val="99"/>
    <w:pPr>
      <w:suppressAutoHyphens/>
      <w:spacing w:before="280" w:line="360" w:lineRule="auto"/>
      <w:jc w:val="both"/>
    </w:pPr>
    <w:rPr>
      <w:color w:val="000000"/>
      <w:lang w:eastAsia="zh-CN"/>
    </w:rPr>
  </w:style>
  <w:style w:type="character" w:styleId="Marquedannotation">
    <w:name w:val="annotation reference"/>
    <w:basedOn w:val="Policepardfaut"/>
    <w:uiPriority w:val="99"/>
    <w:semiHidden/>
    <w:rPr>
      <w:rFonts w:cs="Times New Roman"/>
      <w:sz w:val="16"/>
    </w:rPr>
  </w:style>
  <w:style w:type="paragraph" w:styleId="Commentaire">
    <w:name w:val="annotation text"/>
    <w:basedOn w:val="Normal"/>
    <w:link w:val="CommentaireCar"/>
    <w:uiPriority w:val="99"/>
    <w:semiHidden/>
    <w:pPr>
      <w:suppressAutoHyphens/>
    </w:pPr>
    <w:rPr>
      <w:sz w:val="20"/>
      <w:szCs w:val="20"/>
      <w:lang w:eastAsia="zh-CN"/>
    </w:rPr>
  </w:style>
  <w:style w:type="character" w:customStyle="1" w:styleId="CommentaireCar">
    <w:name w:val="Commentaire Car"/>
    <w:basedOn w:val="Policepardfaut"/>
    <w:link w:val="Commentaire"/>
    <w:uiPriority w:val="99"/>
    <w:semiHidden/>
    <w:rsid w:val="00F453B5"/>
    <w:rPr>
      <w:sz w:val="20"/>
      <w:szCs w:val="20"/>
    </w:rPr>
  </w:style>
  <w:style w:type="paragraph" w:styleId="Textedebulles">
    <w:name w:val="Balloon Text"/>
    <w:basedOn w:val="Normal"/>
    <w:link w:val="TextedebullesCar"/>
    <w:uiPriority w:val="99"/>
    <w:semiHidden/>
    <w:rPr>
      <w:rFonts w:ascii="Lucida Grande" w:hAnsi="Lucida Grande"/>
      <w:sz w:val="18"/>
      <w:szCs w:val="18"/>
    </w:rPr>
  </w:style>
  <w:style w:type="character" w:customStyle="1" w:styleId="TextedebullesCar">
    <w:name w:val="Texte de bulles Car"/>
    <w:basedOn w:val="Policepardfaut"/>
    <w:link w:val="Textedebulles"/>
    <w:uiPriority w:val="99"/>
    <w:semiHidden/>
    <w:rsid w:val="00F453B5"/>
    <w:rPr>
      <w:sz w:val="0"/>
      <w:szCs w:val="0"/>
    </w:rPr>
  </w:style>
  <w:style w:type="paragraph" w:styleId="Objetducommentaire">
    <w:name w:val="annotation subject"/>
    <w:basedOn w:val="Commentaire"/>
    <w:next w:val="Commentaire"/>
    <w:link w:val="ObjetducommentaireCar"/>
    <w:uiPriority w:val="99"/>
    <w:semiHidden/>
    <w:pPr>
      <w:suppressAutoHyphens w:val="0"/>
    </w:pPr>
    <w:rPr>
      <w:b/>
      <w:bCs/>
      <w:lang w:eastAsia="fr-FR"/>
    </w:rPr>
  </w:style>
  <w:style w:type="character" w:customStyle="1" w:styleId="ObjetducommentaireCar">
    <w:name w:val="Objet du commentaire Car"/>
    <w:basedOn w:val="CommentaireCar"/>
    <w:link w:val="Objetducommentaire"/>
    <w:uiPriority w:val="99"/>
    <w:semiHidden/>
    <w:rsid w:val="00F453B5"/>
    <w:rPr>
      <w:b/>
      <w:bCs/>
      <w:sz w:val="20"/>
      <w:szCs w:val="20"/>
    </w:rPr>
  </w:style>
  <w:style w:type="character" w:styleId="Lienhypertexte">
    <w:name w:val="Hyperlink"/>
    <w:basedOn w:val="Policepardfaut"/>
    <w:uiPriority w:val="99"/>
    <w:rPr>
      <w:rFonts w:cs="Times New Roman"/>
      <w:color w:val="0000FF"/>
      <w:u w:val="single"/>
    </w:rPr>
  </w:style>
  <w:style w:type="paragraph" w:customStyle="1" w:styleId="Default">
    <w:name w:val="Default"/>
    <w:uiPriority w:val="99"/>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1" w:defUnhideWhenUsed="1" w:defQFormat="0" w:count="276">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32C5"/>
    <w:rPr>
      <w:sz w:val="24"/>
      <w:szCs w:val="24"/>
    </w:rPr>
  </w:style>
  <w:style w:type="paragraph" w:styleId="Titre1">
    <w:name w:val="heading 1"/>
    <w:basedOn w:val="Normal"/>
    <w:next w:val="Normal"/>
    <w:link w:val="Titre1Car"/>
    <w:uiPriority w:val="99"/>
    <w:qFormat/>
    <w:rsid w:val="00E446CA"/>
    <w:pPr>
      <w:keepNext/>
      <w:keepLines/>
      <w:spacing w:before="480"/>
      <w:outlineLvl w:val="0"/>
    </w:pPr>
    <w:rPr>
      <w:rFonts w:ascii="Calibri" w:eastAsia="MS ????" w:hAnsi="Calibri"/>
      <w:b/>
      <w:bCs/>
      <w:color w:val="345A8A"/>
      <w:sz w:val="32"/>
      <w:szCs w:val="32"/>
    </w:rPr>
  </w:style>
  <w:style w:type="paragraph" w:styleId="Titre2">
    <w:name w:val="heading 2"/>
    <w:basedOn w:val="Normal"/>
    <w:next w:val="Normal"/>
    <w:link w:val="Titre2Car"/>
    <w:uiPriority w:val="99"/>
    <w:qFormat/>
    <w:rsid w:val="00956B3E"/>
    <w:pPr>
      <w:keepNext/>
      <w:keepLines/>
      <w:spacing w:before="200"/>
      <w:outlineLvl w:val="1"/>
    </w:pPr>
    <w:rPr>
      <w:rFonts w:ascii="Calibri" w:eastAsia="MS ????" w:hAnsi="Calibri"/>
      <w:b/>
      <w:bCs/>
      <w:color w:val="4F81BD"/>
      <w:sz w:val="26"/>
      <w:szCs w:val="26"/>
    </w:rPr>
  </w:style>
  <w:style w:type="paragraph" w:styleId="Titre3">
    <w:name w:val="heading 3"/>
    <w:basedOn w:val="Normal"/>
    <w:next w:val="Normal"/>
    <w:link w:val="Titre3Car"/>
    <w:uiPriority w:val="99"/>
    <w:qFormat/>
    <w:pPr>
      <w:widowControl w:val="0"/>
      <w:autoSpaceDE w:val="0"/>
      <w:autoSpaceDN w:val="0"/>
      <w:adjustRightInd w:val="0"/>
      <w:ind w:left="945" w:hanging="225"/>
      <w:outlineLvl w:val="2"/>
    </w:pPr>
    <w:rPr>
      <w:rFonts w:ascii="Arial" w:hAnsi="Arial"/>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sid w:val="00E446CA"/>
    <w:rPr>
      <w:rFonts w:ascii="Calibri" w:eastAsia="MS ????" w:hAnsi="Calibri" w:cs="Times New Roman"/>
      <w:b/>
      <w:bCs/>
      <w:color w:val="345A8A"/>
      <w:sz w:val="32"/>
      <w:szCs w:val="32"/>
    </w:rPr>
  </w:style>
  <w:style w:type="character" w:customStyle="1" w:styleId="Titre2Car">
    <w:name w:val="Titre 2 Car"/>
    <w:basedOn w:val="Policepardfaut"/>
    <w:link w:val="Titre2"/>
    <w:uiPriority w:val="99"/>
    <w:locked/>
    <w:rsid w:val="00956B3E"/>
    <w:rPr>
      <w:rFonts w:ascii="Calibri" w:eastAsia="MS ????" w:hAnsi="Calibri" w:cs="Times New Roman"/>
      <w:b/>
      <w:bCs/>
      <w:color w:val="4F81BD"/>
      <w:sz w:val="26"/>
      <w:szCs w:val="26"/>
    </w:rPr>
  </w:style>
  <w:style w:type="character" w:customStyle="1" w:styleId="Titre3Car">
    <w:name w:val="Titre 3 Car"/>
    <w:basedOn w:val="Policepardfaut"/>
    <w:link w:val="Titre3"/>
    <w:uiPriority w:val="9"/>
    <w:semiHidden/>
    <w:rsid w:val="00F453B5"/>
    <w:rPr>
      <w:rFonts w:asciiTheme="majorHAnsi" w:eastAsiaTheme="majorEastAsia" w:hAnsiTheme="majorHAnsi" w:cstheme="majorBidi"/>
      <w:b/>
      <w:bCs/>
      <w:sz w:val="26"/>
      <w:szCs w:val="26"/>
    </w:rPr>
  </w:style>
  <w:style w:type="table" w:styleId="Grille">
    <w:name w:val="Table Grid"/>
    <w:basedOn w:val="TableauNormal"/>
    <w:uiPriority w:val="9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western">
    <w:name w:val="western"/>
    <w:basedOn w:val="Normal"/>
    <w:uiPriority w:val="99"/>
    <w:pPr>
      <w:suppressAutoHyphens/>
      <w:spacing w:before="280" w:line="360" w:lineRule="auto"/>
      <w:jc w:val="both"/>
    </w:pPr>
    <w:rPr>
      <w:color w:val="000000"/>
      <w:lang w:eastAsia="zh-CN"/>
    </w:rPr>
  </w:style>
  <w:style w:type="character" w:styleId="Marquedannotation">
    <w:name w:val="annotation reference"/>
    <w:basedOn w:val="Policepardfaut"/>
    <w:uiPriority w:val="99"/>
    <w:semiHidden/>
    <w:rPr>
      <w:rFonts w:cs="Times New Roman"/>
      <w:sz w:val="16"/>
    </w:rPr>
  </w:style>
  <w:style w:type="paragraph" w:styleId="Commentaire">
    <w:name w:val="annotation text"/>
    <w:basedOn w:val="Normal"/>
    <w:link w:val="CommentaireCar"/>
    <w:uiPriority w:val="99"/>
    <w:semiHidden/>
    <w:pPr>
      <w:suppressAutoHyphens/>
    </w:pPr>
    <w:rPr>
      <w:sz w:val="20"/>
      <w:szCs w:val="20"/>
      <w:lang w:eastAsia="zh-CN"/>
    </w:rPr>
  </w:style>
  <w:style w:type="character" w:customStyle="1" w:styleId="CommentaireCar">
    <w:name w:val="Commentaire Car"/>
    <w:basedOn w:val="Policepardfaut"/>
    <w:link w:val="Commentaire"/>
    <w:uiPriority w:val="99"/>
    <w:semiHidden/>
    <w:rsid w:val="00F453B5"/>
    <w:rPr>
      <w:sz w:val="20"/>
      <w:szCs w:val="20"/>
    </w:rPr>
  </w:style>
  <w:style w:type="paragraph" w:styleId="Textedebulles">
    <w:name w:val="Balloon Text"/>
    <w:basedOn w:val="Normal"/>
    <w:link w:val="TextedebullesCar"/>
    <w:uiPriority w:val="99"/>
    <w:semiHidden/>
    <w:rPr>
      <w:rFonts w:ascii="Lucida Grande" w:hAnsi="Lucida Grande"/>
      <w:sz w:val="18"/>
      <w:szCs w:val="18"/>
    </w:rPr>
  </w:style>
  <w:style w:type="character" w:customStyle="1" w:styleId="TextedebullesCar">
    <w:name w:val="Texte de bulles Car"/>
    <w:basedOn w:val="Policepardfaut"/>
    <w:link w:val="Textedebulles"/>
    <w:uiPriority w:val="99"/>
    <w:semiHidden/>
    <w:rsid w:val="00F453B5"/>
    <w:rPr>
      <w:sz w:val="0"/>
      <w:szCs w:val="0"/>
    </w:rPr>
  </w:style>
  <w:style w:type="paragraph" w:styleId="Objetducommentaire">
    <w:name w:val="annotation subject"/>
    <w:basedOn w:val="Commentaire"/>
    <w:next w:val="Commentaire"/>
    <w:link w:val="ObjetducommentaireCar"/>
    <w:uiPriority w:val="99"/>
    <w:semiHidden/>
    <w:pPr>
      <w:suppressAutoHyphens w:val="0"/>
    </w:pPr>
    <w:rPr>
      <w:b/>
      <w:bCs/>
      <w:lang w:eastAsia="fr-FR"/>
    </w:rPr>
  </w:style>
  <w:style w:type="character" w:customStyle="1" w:styleId="ObjetducommentaireCar">
    <w:name w:val="Objet du commentaire Car"/>
    <w:basedOn w:val="CommentaireCar"/>
    <w:link w:val="Objetducommentaire"/>
    <w:uiPriority w:val="99"/>
    <w:semiHidden/>
    <w:rsid w:val="00F453B5"/>
    <w:rPr>
      <w:b/>
      <w:bCs/>
      <w:sz w:val="20"/>
      <w:szCs w:val="20"/>
    </w:rPr>
  </w:style>
  <w:style w:type="character" w:styleId="Lienhypertexte">
    <w:name w:val="Hyperlink"/>
    <w:basedOn w:val="Policepardfaut"/>
    <w:uiPriority w:val="99"/>
    <w:rPr>
      <w:rFonts w:cs="Times New Roman"/>
      <w:color w:val="0000FF"/>
      <w:u w:val="single"/>
    </w:rPr>
  </w:style>
  <w:style w:type="paragraph" w:customStyle="1" w:styleId="Default">
    <w:name w:val="Default"/>
    <w:uiPriority w:val="99"/>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rep%C3%A9rage" TargetMode="External"/><Relationship Id="rId7" Type="http://schemas.openxmlformats.org/officeDocument/2006/relationships/hyperlink" Target="orientation" TargetMode="External"/><Relationship Id="rId8" Type="http://schemas.openxmlformats.org/officeDocument/2006/relationships/hyperlink" Target="figures" TargetMode="External"/><Relationship Id="rId9" Type="http://schemas.openxmlformats.org/officeDocument/2006/relationships/hyperlink" Target="solides" TargetMode="External"/><Relationship Id="rId10" Type="http://schemas.openxmlformats.org/officeDocument/2006/relationships/hyperlink" Target="repr%C3%A9sentation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1847</Words>
  <Characters>10160</Characters>
  <Application>Microsoft Macintosh Word</Application>
  <DocSecurity>0</DocSecurity>
  <Lines>84</Lines>
  <Paragraphs>23</Paragraphs>
  <ScaleCrop>false</ScaleCrop>
  <Company>DIDIREM</Company>
  <LinksUpToDate>false</LinksUpToDate>
  <CharactersWithSpaces>11984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Compétences attendues en fin de cycle</dc:title>
  <dc:subject/>
  <dc:creator>marie-lise peltier</dc:creator>
  <cp:keywords/>
  <dc:description/>
  <cp:lastModifiedBy>Sensevy Gerard</cp:lastModifiedBy>
  <cp:revision>2</cp:revision>
  <cp:lastPrinted>2015-01-19T08:16:00Z</cp:lastPrinted>
  <dcterms:created xsi:type="dcterms:W3CDTF">2015-04-06T10:29:00Z</dcterms:created>
  <dcterms:modified xsi:type="dcterms:W3CDTF">2015-04-06T10:29:00Z</dcterms:modified>
</cp:coreProperties>
</file>